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4ACC42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00FE1421">
        <w:rPr>
          <w:rFonts w:ascii="Calibri" w:hAnsi="Calibri"/>
          <w:color w:val="00558C"/>
          <w:sz w:val="24"/>
          <w:szCs w:val="24"/>
        </w:rPr>
        <w:t>PAP4</w:t>
      </w:r>
      <w:r w:rsidR="00600912">
        <w:rPr>
          <w:rFonts w:ascii="Calibri" w:hAnsi="Calibri"/>
          <w:color w:val="00558C"/>
          <w:sz w:val="24"/>
          <w:szCs w:val="24"/>
        </w:rPr>
        <w:t>7</w:t>
      </w:r>
      <w:r w:rsidRPr="00A72757">
        <w:rPr>
          <w:rFonts w:ascii="Calibri" w:hAnsi="Calibri"/>
          <w:color w:val="00558C"/>
          <w:sz w:val="24"/>
          <w:szCs w:val="24"/>
        </w:rPr>
        <w:t>-</w:t>
      </w:r>
      <w:r w:rsidR="00D466BA">
        <w:rPr>
          <w:rFonts w:ascii="Calibri" w:hAnsi="Calibri"/>
          <w:color w:val="00558C"/>
          <w:sz w:val="24"/>
          <w:szCs w:val="24"/>
        </w:rPr>
        <w:t>7.1.</w:t>
      </w:r>
      <w:r w:rsidR="0099109D">
        <w:rPr>
          <w:rFonts w:ascii="Calibri" w:hAnsi="Calibri"/>
          <w:color w:val="00558C"/>
          <w:sz w:val="24"/>
          <w:szCs w:val="24"/>
        </w:rPr>
        <w:t>2</w:t>
      </w:r>
      <w:ins w:id="0" w:author="Minsu Jeon" w:date="2022-09-16T13:52:00Z">
        <w:r w:rsidR="00F87E0E">
          <w:rPr>
            <w:rFonts w:ascii="Calibri" w:hAnsi="Calibri"/>
            <w:color w:val="00558C"/>
            <w:sz w:val="24"/>
            <w:szCs w:val="24"/>
          </w:rPr>
          <w:t xml:space="preserve"> </w:t>
        </w:r>
      </w:ins>
      <w:ins w:id="1" w:author="Minsu Jeon" w:date="2022-09-16T13:53:00Z">
        <w:r w:rsidR="00657818">
          <w:rPr>
            <w:rFonts w:ascii="Calibri" w:hAnsi="Calibri"/>
            <w:color w:val="00558C"/>
            <w:sz w:val="24"/>
            <w:szCs w:val="24"/>
          </w:rPr>
          <w:t>rev.1</w:t>
        </w:r>
      </w:ins>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14F60BE" w:rsidR="0080294B" w:rsidRPr="00B0084A" w:rsidRDefault="004C7BF4"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2"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2"/>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4C7BF4"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7A98659"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466BA">
        <w:rPr>
          <w:rFonts w:ascii="Calibri" w:hAnsi="Calibri"/>
        </w:rPr>
        <w:t>7.1</w:t>
      </w:r>
    </w:p>
    <w:p w14:paraId="1AB3E246" w14:textId="3E1C00A5"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00F51B8F">
        <w:rPr>
          <w:rFonts w:ascii="Calibri" w:hAnsi="Calibri"/>
        </w:rPr>
        <w:t>Work programme</w:t>
      </w:r>
    </w:p>
    <w:p w14:paraId="01FC5420" w14:textId="1ED7C20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C6D22">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819CA1F" w:rsidR="00A446C9" w:rsidRPr="00605E43" w:rsidRDefault="00552E40" w:rsidP="0035243F">
      <w:pPr>
        <w:pStyle w:val="Title"/>
      </w:pPr>
      <w:r>
        <w:t xml:space="preserve">committee </w:t>
      </w:r>
      <w:r w:rsidR="009C6D22">
        <w:t>work programme 2023-2027</w:t>
      </w:r>
      <w:ins w:id="3" w:author="Minsu Jeon" w:date="2022-09-16T13:53:00Z">
        <w:r w:rsidR="00657818">
          <w:t xml:space="preserve"> post pap47</w:t>
        </w:r>
      </w:ins>
    </w:p>
    <w:p w14:paraId="2CC2DB54" w14:textId="13043BA7" w:rsidR="009874F9" w:rsidRPr="009874F9" w:rsidRDefault="00A446C9" w:rsidP="009874F9">
      <w:pPr>
        <w:pStyle w:val="Heading1"/>
      </w:pPr>
      <w:r w:rsidRPr="00B661C7">
        <w:t>Summary</w:t>
      </w:r>
    </w:p>
    <w:p w14:paraId="3C6DC83E" w14:textId="41F9D757" w:rsidR="00156100" w:rsidRPr="00156100" w:rsidRDefault="00156100" w:rsidP="00156100">
      <w:pPr>
        <w:pStyle w:val="BodyText"/>
        <w:rPr>
          <w:rFonts w:ascii="Calibri" w:hAnsi="Calibri"/>
        </w:rPr>
      </w:pPr>
      <w:r w:rsidRPr="00156100">
        <w:rPr>
          <w:rFonts w:ascii="Calibri" w:hAnsi="Calibri"/>
        </w:rPr>
        <w:t xml:space="preserve">In accordance with the general regulation, Committees </w:t>
      </w:r>
      <w:r>
        <w:rPr>
          <w:rFonts w:ascii="Calibri" w:hAnsi="Calibri"/>
        </w:rPr>
        <w:t>should</w:t>
      </w:r>
      <w:r w:rsidRPr="00156100">
        <w:rPr>
          <w:rFonts w:ascii="Calibri" w:hAnsi="Calibri"/>
        </w:rPr>
        <w:t xml:space="preserve"> prepare Work Programme (WP) for the next quadrennial for approval of the Council. The purpose of the WP is to clearly identify any items of work with outcomes and priorities taking account of the strategic vision 2018-2026, the current drivers and trends, and the IALA position document on the development of marine AtoN. </w:t>
      </w:r>
    </w:p>
    <w:p w14:paraId="0E62F275" w14:textId="0D2B61B9" w:rsidR="004D4090" w:rsidRDefault="004D4090" w:rsidP="00156100">
      <w:pPr>
        <w:pStyle w:val="BodyText"/>
        <w:rPr>
          <w:rFonts w:ascii="Calibri" w:hAnsi="Calibri"/>
        </w:rPr>
      </w:pPr>
      <w:r w:rsidRPr="00156100">
        <w:rPr>
          <w:rFonts w:ascii="Calibri" w:hAnsi="Calibri"/>
        </w:rPr>
        <w:t>WP could be developed from the work plan which could fulfil the tasks assigned. When developing the work programme and work plan, the number of meetings available to the Committee during the four-year work period should be considered.</w:t>
      </w:r>
    </w:p>
    <w:p w14:paraId="00EC0BCC" w14:textId="7606B0EF" w:rsidR="00180DDA" w:rsidRPr="00253634" w:rsidRDefault="00156100" w:rsidP="00253634">
      <w:pPr>
        <w:pStyle w:val="BodyText"/>
        <w:rPr>
          <w:rFonts w:ascii="Calibri" w:hAnsi="Calibri"/>
        </w:rPr>
      </w:pPr>
      <w:r w:rsidRPr="00156100">
        <w:rPr>
          <w:rFonts w:ascii="Calibri" w:hAnsi="Calibri"/>
        </w:rPr>
        <w:t xml:space="preserve">This document contains </w:t>
      </w:r>
      <w:r w:rsidR="004D4090">
        <w:rPr>
          <w:rFonts w:ascii="Calibri" w:hAnsi="Calibri"/>
        </w:rPr>
        <w:t xml:space="preserve">summarized work items proposed by the committees so far, and invite all the members </w:t>
      </w:r>
      <w:r w:rsidR="0049346C">
        <w:rPr>
          <w:rFonts w:ascii="Calibri" w:hAnsi="Calibri"/>
        </w:rPr>
        <w:t xml:space="preserve">to submit work items to the committees using the template. </w:t>
      </w:r>
    </w:p>
    <w:p w14:paraId="7A8D2F27" w14:textId="25C7F10C" w:rsidR="00A446C9" w:rsidRPr="007A395D" w:rsidRDefault="00A446C9" w:rsidP="00605E43">
      <w:pPr>
        <w:pStyle w:val="Heading1"/>
      </w:pPr>
      <w:r w:rsidRPr="007A395D">
        <w:t xml:space="preserve">Action requested of the </w:t>
      </w:r>
      <w:r w:rsidR="00253634">
        <w:t>Pap</w:t>
      </w:r>
    </w:p>
    <w:p w14:paraId="6BBB136C" w14:textId="26A07B47" w:rsidR="006F15E0" w:rsidRDefault="00F25BF4" w:rsidP="006F15E0">
      <w:pPr>
        <w:pStyle w:val="BodyText"/>
        <w:rPr>
          <w:lang w:eastAsia="en-GB"/>
        </w:rPr>
        <w:sectPr w:rsidR="006F15E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r w:rsidRPr="007A395D">
        <w:rPr>
          <w:rFonts w:ascii="Calibri" w:hAnsi="Calibri"/>
        </w:rPr>
        <w:t xml:space="preserve">The </w:t>
      </w:r>
      <w:r w:rsidR="00253634">
        <w:rPr>
          <w:rFonts w:ascii="Calibri" w:hAnsi="Calibri"/>
        </w:rPr>
        <w:t>PAP</w:t>
      </w:r>
      <w:r w:rsidRPr="007A395D">
        <w:rPr>
          <w:rFonts w:ascii="Calibri" w:hAnsi="Calibri"/>
        </w:rPr>
        <w:t xml:space="preserve"> is requested to</w:t>
      </w:r>
      <w:r w:rsidR="00253634">
        <w:rPr>
          <w:rFonts w:ascii="Calibri" w:hAnsi="Calibri"/>
        </w:rPr>
        <w:t xml:space="preserve"> </w:t>
      </w:r>
      <w:r w:rsidR="00315B5F">
        <w:rPr>
          <w:rFonts w:ascii="Calibri" w:hAnsi="Calibri"/>
        </w:rPr>
        <w:t>examine the information provided in this document</w:t>
      </w:r>
      <w:r w:rsidR="00BE1B3F">
        <w:rPr>
          <w:rFonts w:ascii="Calibri" w:hAnsi="Calibri"/>
        </w:rPr>
        <w:t xml:space="preserve"> </w:t>
      </w:r>
      <w:r w:rsidR="003D2B16">
        <w:rPr>
          <w:rFonts w:ascii="Calibri" w:hAnsi="Calibri"/>
        </w:rPr>
        <w:t>and ask the committee to submit more work items to the committees.</w:t>
      </w:r>
    </w:p>
    <w:p w14:paraId="19E34904" w14:textId="3F1A74AB" w:rsidR="006F15E0" w:rsidRDefault="006F15E0" w:rsidP="006F15E0">
      <w:pPr>
        <w:pStyle w:val="Annex"/>
      </w:pPr>
      <w:r>
        <w:lastRenderedPageBreak/>
        <w:t>work programme 2023-2027</w:t>
      </w:r>
    </w:p>
    <w:tbl>
      <w:tblPr>
        <w:tblStyle w:val="GridTable4-Accent1"/>
        <w:tblW w:w="0" w:type="auto"/>
        <w:tblLayout w:type="fixed"/>
        <w:tblLook w:val="04A0" w:firstRow="1" w:lastRow="0" w:firstColumn="1" w:lastColumn="0" w:noHBand="0" w:noVBand="1"/>
        <w:tblPrChange w:id="4" w:author="Minsu Jeon" w:date="2022-09-18T22:21:00Z">
          <w:tblPr>
            <w:tblStyle w:val="GridTable4-Accent1"/>
            <w:tblW w:w="0" w:type="auto"/>
            <w:tblLayout w:type="fixed"/>
            <w:tblLook w:val="04A0" w:firstRow="1" w:lastRow="0" w:firstColumn="1" w:lastColumn="0" w:noHBand="0" w:noVBand="1"/>
          </w:tblPr>
        </w:tblPrChange>
      </w:tblPr>
      <w:tblGrid>
        <w:gridCol w:w="1097"/>
        <w:gridCol w:w="1450"/>
        <w:gridCol w:w="2977"/>
        <w:gridCol w:w="3685"/>
        <w:gridCol w:w="1559"/>
        <w:gridCol w:w="1276"/>
        <w:gridCol w:w="1418"/>
        <w:gridCol w:w="1098"/>
        <w:tblGridChange w:id="5">
          <w:tblGrid>
            <w:gridCol w:w="1097"/>
            <w:gridCol w:w="1450"/>
            <w:gridCol w:w="2762"/>
            <w:gridCol w:w="215"/>
            <w:gridCol w:w="3013"/>
            <w:gridCol w:w="247"/>
            <w:gridCol w:w="425"/>
            <w:gridCol w:w="1207"/>
            <w:gridCol w:w="352"/>
            <w:gridCol w:w="982"/>
            <w:gridCol w:w="294"/>
            <w:gridCol w:w="1030"/>
            <w:gridCol w:w="388"/>
            <w:gridCol w:w="1098"/>
          </w:tblGrid>
        </w:tblGridChange>
      </w:tblGrid>
      <w:tr w:rsidR="00A70ED8" w:rsidRPr="00D40719" w14:paraId="72951F6A" w14:textId="77777777" w:rsidTr="00A70ED8">
        <w:trPr>
          <w:cnfStyle w:val="100000000000" w:firstRow="1" w:lastRow="0" w:firstColumn="0" w:lastColumn="0" w:oddVBand="0" w:evenVBand="0" w:oddHBand="0" w:evenHBand="0" w:firstRowFirstColumn="0" w:firstRowLastColumn="0" w:lastRowFirstColumn="0" w:lastRowLastColumn="0"/>
          <w:tblHeader/>
          <w:trPrChange w:id="6" w:author="Minsu Jeon" w:date="2022-09-18T22:21:00Z">
            <w:trPr>
              <w:tblHeader/>
            </w:trPr>
          </w:trPrChange>
        </w:trPr>
        <w:tc>
          <w:tcPr>
            <w:cnfStyle w:val="001000000000" w:firstRow="0" w:lastRow="0" w:firstColumn="1" w:lastColumn="0" w:oddVBand="0" w:evenVBand="0" w:oddHBand="0" w:evenHBand="0" w:firstRowFirstColumn="0" w:firstRowLastColumn="0" w:lastRowFirstColumn="0" w:lastRowLastColumn="0"/>
            <w:tcW w:w="1097" w:type="dxa"/>
            <w:tcPrChange w:id="7" w:author="Minsu Jeon" w:date="2022-09-18T22:21:00Z">
              <w:tcPr>
                <w:tcW w:w="1097" w:type="dxa"/>
              </w:tcPr>
            </w:tcPrChange>
          </w:tcPr>
          <w:p w14:paraId="3348C2C4" w14:textId="36ABEC55" w:rsidR="00344A59" w:rsidRPr="00D40719" w:rsidRDefault="00344A59" w:rsidP="006F15E0">
            <w:pPr>
              <w:cnfStyle w:val="101000000000" w:firstRow="1" w:lastRow="0" w:firstColumn="1"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Reference to Standards</w:t>
            </w:r>
          </w:p>
        </w:tc>
        <w:tc>
          <w:tcPr>
            <w:tcW w:w="1450" w:type="dxa"/>
            <w:tcPrChange w:id="8" w:author="Minsu Jeon" w:date="2022-09-18T22:21:00Z">
              <w:tcPr>
                <w:tcW w:w="1450" w:type="dxa"/>
              </w:tcPr>
            </w:tcPrChange>
          </w:tcPr>
          <w:p w14:paraId="0964B9F0" w14:textId="71DD1DE7"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Technical topic</w:t>
            </w:r>
          </w:p>
        </w:tc>
        <w:tc>
          <w:tcPr>
            <w:tcW w:w="2977" w:type="dxa"/>
            <w:tcPrChange w:id="9" w:author="Minsu Jeon" w:date="2022-09-18T22:21:00Z">
              <w:tcPr>
                <w:tcW w:w="2762" w:type="dxa"/>
              </w:tcPr>
            </w:tcPrChange>
          </w:tcPr>
          <w:p w14:paraId="6BBA7F0E" w14:textId="6725B6AE" w:rsidR="00344A59" w:rsidRPr="00D40719" w:rsidRDefault="00D805B8"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ins w:id="10" w:author="Minsu Jeon" w:date="2022-09-14T12:06:00Z">
              <w:r w:rsidRPr="00D40719">
                <w:rPr>
                  <w:rFonts w:cstheme="minorHAnsi"/>
                  <w:szCs w:val="18"/>
                  <w:lang w:eastAsia="en-GB"/>
                </w:rPr>
                <w:t xml:space="preserve">Task </w:t>
              </w:r>
            </w:ins>
            <w:r w:rsidR="00344A59" w:rsidRPr="00D40719">
              <w:rPr>
                <w:rFonts w:cstheme="minorHAnsi"/>
                <w:szCs w:val="18"/>
                <w:lang w:eastAsia="en-GB"/>
              </w:rPr>
              <w:t>Titl</w:t>
            </w:r>
            <w:r w:rsidR="00B65631" w:rsidRPr="00D40719">
              <w:rPr>
                <w:rFonts w:cstheme="minorHAnsi"/>
                <w:szCs w:val="18"/>
                <w:lang w:eastAsia="en-GB"/>
              </w:rPr>
              <w:t>e</w:t>
            </w:r>
            <w:ins w:id="11" w:author="Minsu Jeon" w:date="2022-09-14T12:06:00Z">
              <w:r w:rsidR="00B85694" w:rsidRPr="00D40719">
                <w:rPr>
                  <w:rFonts w:cstheme="minorHAnsi"/>
                  <w:szCs w:val="18"/>
                  <w:lang w:eastAsia="en-GB"/>
                </w:rPr>
                <w:t xml:space="preserve"> </w:t>
              </w:r>
            </w:ins>
          </w:p>
        </w:tc>
        <w:tc>
          <w:tcPr>
            <w:tcW w:w="3685" w:type="dxa"/>
            <w:tcPrChange w:id="12" w:author="Minsu Jeon" w:date="2022-09-18T22:21:00Z">
              <w:tcPr>
                <w:tcW w:w="3228" w:type="dxa"/>
                <w:gridSpan w:val="2"/>
              </w:tcPr>
            </w:tcPrChange>
          </w:tcPr>
          <w:p w14:paraId="783DF2C4" w14:textId="77C0E081"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Description</w:t>
            </w:r>
          </w:p>
        </w:tc>
        <w:tc>
          <w:tcPr>
            <w:tcW w:w="1559" w:type="dxa"/>
            <w:tcPrChange w:id="13" w:author="Minsu Jeon" w:date="2022-09-18T22:21:00Z">
              <w:tcPr>
                <w:tcW w:w="1879" w:type="dxa"/>
                <w:gridSpan w:val="3"/>
              </w:tcPr>
            </w:tcPrChange>
          </w:tcPr>
          <w:p w14:paraId="0D4F334A" w14:textId="10EB808C"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Expected outcome</w:t>
            </w:r>
          </w:p>
        </w:tc>
        <w:tc>
          <w:tcPr>
            <w:tcW w:w="1276" w:type="dxa"/>
            <w:tcPrChange w:id="14" w:author="Minsu Jeon" w:date="2022-09-18T22:21:00Z">
              <w:tcPr>
                <w:tcW w:w="1334" w:type="dxa"/>
                <w:gridSpan w:val="2"/>
              </w:tcPr>
            </w:tcPrChange>
          </w:tcPr>
          <w:p w14:paraId="7B974D73" w14:textId="43EA87A5"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Committee</w:t>
            </w:r>
            <w:ins w:id="15" w:author="Minsu Jeon" w:date="2022-09-16T14:13:00Z">
              <w:r w:rsidR="00E63F5D" w:rsidRPr="00D40719">
                <w:rPr>
                  <w:rFonts w:cstheme="minorHAnsi"/>
                  <w:szCs w:val="18"/>
                  <w:lang w:eastAsia="en-GB"/>
                </w:rPr>
                <w:br/>
                <w:t>coordinating</w:t>
              </w:r>
              <w:r w:rsidR="007919D4" w:rsidRPr="00D40719">
                <w:rPr>
                  <w:rFonts w:cstheme="minorHAnsi"/>
                  <w:szCs w:val="18"/>
                  <w:lang w:eastAsia="en-GB"/>
                </w:rPr>
                <w:t xml:space="preserve"> (supporting)</w:t>
              </w:r>
            </w:ins>
          </w:p>
        </w:tc>
        <w:tc>
          <w:tcPr>
            <w:tcW w:w="1418" w:type="dxa"/>
            <w:tcPrChange w:id="16" w:author="Minsu Jeon" w:date="2022-09-18T22:21:00Z">
              <w:tcPr>
                <w:tcW w:w="1324" w:type="dxa"/>
                <w:gridSpan w:val="2"/>
              </w:tcPr>
            </w:tcPrChange>
          </w:tcPr>
          <w:p w14:paraId="7683258B" w14:textId="0B96D2AD"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Committee work item no.</w:t>
            </w:r>
          </w:p>
        </w:tc>
        <w:tc>
          <w:tcPr>
            <w:tcW w:w="1098" w:type="dxa"/>
            <w:tcPrChange w:id="17" w:author="Minsu Jeon" w:date="2022-09-18T22:21:00Z">
              <w:tcPr>
                <w:tcW w:w="1486" w:type="dxa"/>
                <w:gridSpan w:val="2"/>
              </w:tcPr>
            </w:tcPrChange>
          </w:tcPr>
          <w:p w14:paraId="20442D93" w14:textId="4984E48F"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Related documents</w:t>
            </w:r>
          </w:p>
        </w:tc>
      </w:tr>
      <w:tr w:rsidR="00A70ED8" w:rsidRPr="00D40719" w14:paraId="5A3EB22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8" w:author="Minsu Jeon" w:date="2022-09-18T22:21:00Z">
              <w:tcPr>
                <w:tcW w:w="1097" w:type="dxa"/>
              </w:tcPr>
            </w:tcPrChange>
          </w:tcPr>
          <w:p w14:paraId="640077DD" w14:textId="625A3477" w:rsidR="00920789" w:rsidRPr="00D40719" w:rsidRDefault="0092078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S1010</w:t>
            </w:r>
          </w:p>
        </w:tc>
        <w:tc>
          <w:tcPr>
            <w:tcW w:w="1450" w:type="dxa"/>
            <w:tcPrChange w:id="19" w:author="Minsu Jeon" w:date="2022-09-18T22:21:00Z">
              <w:tcPr>
                <w:tcW w:w="1450" w:type="dxa"/>
              </w:tcPr>
            </w:tcPrChange>
          </w:tcPr>
          <w:p w14:paraId="01033D8B" w14:textId="58B0027A" w:rsidR="00920789" w:rsidRPr="00D40719" w:rsidRDefault="0092078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1.1 </w:t>
            </w:r>
            <w:r w:rsidR="00B65631" w:rsidRPr="00D40719">
              <w:rPr>
                <w:rFonts w:cstheme="minorHAnsi"/>
                <w:szCs w:val="18"/>
                <w:lang w:eastAsia="en-GB"/>
              </w:rPr>
              <w:t>AtoN planning</w:t>
            </w:r>
          </w:p>
        </w:tc>
        <w:tc>
          <w:tcPr>
            <w:tcW w:w="2977" w:type="dxa"/>
            <w:tcPrChange w:id="20" w:author="Minsu Jeon" w:date="2022-09-18T22:21:00Z">
              <w:tcPr>
                <w:tcW w:w="2762" w:type="dxa"/>
              </w:tcPr>
            </w:tcPrChange>
          </w:tcPr>
          <w:p w14:paraId="745CB251" w14:textId="480B8EE6" w:rsidR="00920789" w:rsidRPr="00D40719" w:rsidRDefault="00B65631"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21" w:author="Minsu Jeon" w:date="2022-09-18T22:20:00Z">
                  <w:rPr>
                    <w:rFonts w:ascii="Calibri" w:hAnsi="Calibri" w:cs="Arial"/>
                    <w:szCs w:val="18"/>
                  </w:rPr>
                </w:rPrChange>
              </w:rPr>
              <w:t>Compile new Guideline on AtoN Tender requirements and specification – Led by ARM with ENG support.</w:t>
            </w:r>
          </w:p>
        </w:tc>
        <w:tc>
          <w:tcPr>
            <w:tcW w:w="3685" w:type="dxa"/>
            <w:tcPrChange w:id="22" w:author="Minsu Jeon" w:date="2022-09-18T22:21:00Z">
              <w:tcPr>
                <w:tcW w:w="3228" w:type="dxa"/>
                <w:gridSpan w:val="2"/>
              </w:tcPr>
            </w:tcPrChange>
          </w:tcPr>
          <w:p w14:paraId="2331CFCE" w14:textId="77777777"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23" w:author="Minsu Jeon" w:date="2022-09-18T22:20:00Z">
                  <w:rPr>
                    <w:rFonts w:ascii="Calibri" w:hAnsi="Calibri" w:cs="Arial"/>
                    <w:szCs w:val="18"/>
                  </w:rPr>
                </w:rPrChange>
              </w:rPr>
              <w:t>New Guideline on Tender requirements.</w:t>
            </w:r>
          </w:p>
        </w:tc>
        <w:tc>
          <w:tcPr>
            <w:tcW w:w="1559" w:type="dxa"/>
            <w:tcPrChange w:id="24" w:author="Minsu Jeon" w:date="2022-09-18T22:21:00Z">
              <w:tcPr>
                <w:tcW w:w="1879" w:type="dxa"/>
                <w:gridSpan w:val="3"/>
              </w:tcPr>
            </w:tcPrChange>
          </w:tcPr>
          <w:p w14:paraId="48FDD2F3" w14:textId="0EB44E93"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25" w:author="Minsu Jeon" w:date="2022-09-18T22:21:00Z">
              <w:tcPr>
                <w:tcW w:w="1334" w:type="dxa"/>
                <w:gridSpan w:val="2"/>
              </w:tcPr>
            </w:tcPrChange>
          </w:tcPr>
          <w:p w14:paraId="4C928832" w14:textId="0149409B" w:rsidR="00920789" w:rsidRPr="00D40719" w:rsidRDefault="00E53EAC"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26" w:author="Minsu Jeon" w:date="2022-09-14T10:56:00Z">
              <w:r w:rsidRPr="00D40719">
                <w:rPr>
                  <w:rFonts w:cstheme="minorHAnsi"/>
                  <w:szCs w:val="18"/>
                  <w:lang w:eastAsia="en-GB"/>
                </w:rPr>
                <w:t>ARM</w:t>
              </w:r>
            </w:ins>
            <w:del w:id="27" w:author="Minsu Jeon" w:date="2022-09-14T10:56:00Z">
              <w:r w:rsidR="001C3A0B" w:rsidRPr="00D40719" w:rsidDel="00E53EAC">
                <w:rPr>
                  <w:rFonts w:cstheme="minorHAnsi"/>
                  <w:szCs w:val="18"/>
                  <w:lang w:eastAsia="en-GB"/>
                </w:rPr>
                <w:delText>EN</w:delText>
              </w:r>
            </w:del>
          </w:p>
        </w:tc>
        <w:tc>
          <w:tcPr>
            <w:tcW w:w="1418" w:type="dxa"/>
            <w:tcPrChange w:id="28" w:author="Minsu Jeon" w:date="2022-09-18T22:21:00Z">
              <w:tcPr>
                <w:tcW w:w="1324" w:type="dxa"/>
                <w:gridSpan w:val="2"/>
              </w:tcPr>
            </w:tcPrChange>
          </w:tcPr>
          <w:p w14:paraId="2C7FD0CA" w14:textId="2444020D"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w:t>
            </w:r>
            <w:r w:rsidR="00960C86" w:rsidRPr="00D40719">
              <w:rPr>
                <w:rFonts w:cstheme="minorHAnsi"/>
                <w:szCs w:val="18"/>
                <w:lang w:eastAsia="en-GB"/>
              </w:rPr>
              <w:t>ot assigned yet</w:t>
            </w:r>
          </w:p>
        </w:tc>
        <w:tc>
          <w:tcPr>
            <w:tcW w:w="1098" w:type="dxa"/>
            <w:tcPrChange w:id="29" w:author="Minsu Jeon" w:date="2022-09-18T22:21:00Z">
              <w:tcPr>
                <w:tcW w:w="1486" w:type="dxa"/>
                <w:gridSpan w:val="2"/>
              </w:tcPr>
            </w:tcPrChange>
          </w:tcPr>
          <w:p w14:paraId="3E799B11" w14:textId="77777777" w:rsidR="00920789" w:rsidRPr="00D40719" w:rsidRDefault="0092078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7F23309" w14:textId="77777777" w:rsidTr="00A70ED8">
        <w:trPr>
          <w:ins w:id="30" w:author="Minsu Jeon" w:date="2022-09-14T11:05:00Z"/>
        </w:trPr>
        <w:tc>
          <w:tcPr>
            <w:cnfStyle w:val="001000000000" w:firstRow="0" w:lastRow="0" w:firstColumn="1" w:lastColumn="0" w:oddVBand="0" w:evenVBand="0" w:oddHBand="0" w:evenHBand="0" w:firstRowFirstColumn="0" w:firstRowLastColumn="0" w:lastRowFirstColumn="0" w:lastRowLastColumn="0"/>
            <w:tcW w:w="1097" w:type="dxa"/>
            <w:tcPrChange w:id="31" w:author="Minsu Jeon" w:date="2022-09-18T22:21:00Z">
              <w:tcPr>
                <w:tcW w:w="1097" w:type="dxa"/>
              </w:tcPr>
            </w:tcPrChange>
          </w:tcPr>
          <w:p w14:paraId="2933B40C" w14:textId="77777777" w:rsidR="00560576" w:rsidRPr="00D40719" w:rsidRDefault="00560576" w:rsidP="006F15E0">
            <w:pPr>
              <w:rPr>
                <w:ins w:id="32" w:author="Minsu Jeon" w:date="2022-09-14T11:05:00Z"/>
                <w:rFonts w:cstheme="minorHAnsi"/>
                <w:szCs w:val="18"/>
                <w:lang w:eastAsia="en-GB"/>
              </w:rPr>
            </w:pPr>
          </w:p>
        </w:tc>
        <w:tc>
          <w:tcPr>
            <w:tcW w:w="1450" w:type="dxa"/>
            <w:tcPrChange w:id="33" w:author="Minsu Jeon" w:date="2022-09-18T22:21:00Z">
              <w:tcPr>
                <w:tcW w:w="1450" w:type="dxa"/>
              </w:tcPr>
            </w:tcPrChange>
          </w:tcPr>
          <w:p w14:paraId="3F8EFB83"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34" w:author="Minsu Jeon" w:date="2022-09-14T11:05:00Z"/>
                <w:rFonts w:cstheme="minorHAnsi"/>
                <w:szCs w:val="18"/>
                <w:lang w:eastAsia="en-GB"/>
              </w:rPr>
            </w:pPr>
          </w:p>
        </w:tc>
        <w:tc>
          <w:tcPr>
            <w:tcW w:w="2977" w:type="dxa"/>
            <w:tcPrChange w:id="35" w:author="Minsu Jeon" w:date="2022-09-18T22:21:00Z">
              <w:tcPr>
                <w:tcW w:w="2977" w:type="dxa"/>
                <w:gridSpan w:val="2"/>
              </w:tcPr>
            </w:tcPrChange>
          </w:tcPr>
          <w:p w14:paraId="6B53B18B" w14:textId="0CC65381"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36" w:author="Minsu Jeon" w:date="2022-09-14T11:05:00Z"/>
                <w:rFonts w:cstheme="minorHAnsi"/>
                <w:szCs w:val="18"/>
                <w:rPrChange w:id="37" w:author="Minsu Jeon" w:date="2022-09-18T22:20:00Z">
                  <w:rPr>
                    <w:ins w:id="38" w:author="Minsu Jeon" w:date="2022-09-14T11:05:00Z"/>
                    <w:rFonts w:ascii="Calibri" w:hAnsi="Calibri" w:cs="Arial"/>
                    <w:szCs w:val="18"/>
                  </w:rPr>
                </w:rPrChange>
              </w:rPr>
            </w:pPr>
            <w:ins w:id="39" w:author="Minsu Jeon" w:date="2022-09-14T11:05:00Z">
              <w:r w:rsidRPr="00D40719">
                <w:rPr>
                  <w:rFonts w:cstheme="minorHAnsi"/>
                  <w:szCs w:val="18"/>
                  <w:rPrChange w:id="40" w:author="Minsu Jeon" w:date="2022-09-18T22:20:00Z">
                    <w:rPr>
                      <w:rFonts w:ascii="Calibri" w:hAnsi="Calibri" w:cs="Arial"/>
                      <w:szCs w:val="18"/>
                    </w:rPr>
                  </w:rPrChange>
                </w:rPr>
                <w:t xml:space="preserve">IALA MASS guideline </w:t>
              </w:r>
            </w:ins>
          </w:p>
        </w:tc>
        <w:tc>
          <w:tcPr>
            <w:tcW w:w="3685" w:type="dxa"/>
            <w:tcPrChange w:id="41" w:author="Minsu Jeon" w:date="2022-09-18T22:21:00Z">
              <w:tcPr>
                <w:tcW w:w="3013" w:type="dxa"/>
              </w:tcPr>
            </w:tcPrChange>
          </w:tcPr>
          <w:p w14:paraId="04CF235A"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42" w:author="Minsu Jeon" w:date="2022-09-14T11:05:00Z"/>
                <w:rFonts w:cstheme="minorHAnsi"/>
                <w:szCs w:val="18"/>
                <w:rPrChange w:id="43" w:author="Minsu Jeon" w:date="2022-09-18T22:20:00Z">
                  <w:rPr>
                    <w:ins w:id="44" w:author="Minsu Jeon" w:date="2022-09-14T11:05:00Z"/>
                    <w:rFonts w:ascii="Calibri" w:hAnsi="Calibri" w:cs="Arial"/>
                    <w:szCs w:val="18"/>
                  </w:rPr>
                </w:rPrChange>
              </w:rPr>
            </w:pPr>
          </w:p>
        </w:tc>
        <w:tc>
          <w:tcPr>
            <w:tcW w:w="1559" w:type="dxa"/>
            <w:tcPrChange w:id="45" w:author="Minsu Jeon" w:date="2022-09-18T22:21:00Z">
              <w:tcPr>
                <w:tcW w:w="1879" w:type="dxa"/>
                <w:gridSpan w:val="3"/>
              </w:tcPr>
            </w:tcPrChange>
          </w:tcPr>
          <w:p w14:paraId="198BDEEE"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46" w:author="Minsu Jeon" w:date="2022-09-14T11:05:00Z"/>
                <w:rFonts w:cstheme="minorHAnsi"/>
                <w:szCs w:val="18"/>
                <w:lang w:eastAsia="en-GB"/>
              </w:rPr>
            </w:pPr>
          </w:p>
        </w:tc>
        <w:tc>
          <w:tcPr>
            <w:tcW w:w="1276" w:type="dxa"/>
            <w:tcPrChange w:id="47" w:author="Minsu Jeon" w:date="2022-09-18T22:21:00Z">
              <w:tcPr>
                <w:tcW w:w="1334" w:type="dxa"/>
                <w:gridSpan w:val="2"/>
              </w:tcPr>
            </w:tcPrChange>
          </w:tcPr>
          <w:p w14:paraId="25F422E2" w14:textId="2C450700" w:rsidR="00560576" w:rsidRPr="00D40719" w:rsidRDefault="00DD6A7B" w:rsidP="006F15E0">
            <w:pPr>
              <w:cnfStyle w:val="000000000000" w:firstRow="0" w:lastRow="0" w:firstColumn="0" w:lastColumn="0" w:oddVBand="0" w:evenVBand="0" w:oddHBand="0" w:evenHBand="0" w:firstRowFirstColumn="0" w:firstRowLastColumn="0" w:lastRowFirstColumn="0" w:lastRowLastColumn="0"/>
              <w:rPr>
                <w:ins w:id="48" w:author="Minsu Jeon" w:date="2022-09-14T11:05:00Z"/>
                <w:rFonts w:cstheme="minorHAnsi"/>
                <w:szCs w:val="18"/>
                <w:lang w:eastAsia="en-GB"/>
              </w:rPr>
            </w:pPr>
            <w:ins w:id="49" w:author="Minsu Jeon" w:date="2022-09-16T14:14:00Z">
              <w:r w:rsidRPr="00D40719">
                <w:rPr>
                  <w:rFonts w:cstheme="minorHAnsi"/>
                  <w:szCs w:val="18"/>
                  <w:lang w:eastAsia="en-GB"/>
                </w:rPr>
                <w:t>ENAV (ARM</w:t>
              </w:r>
              <w:r w:rsidR="00C94BD8" w:rsidRPr="00D40719">
                <w:rPr>
                  <w:rFonts w:cstheme="minorHAnsi"/>
                  <w:szCs w:val="18"/>
                  <w:lang w:eastAsia="en-GB"/>
                </w:rPr>
                <w:t>, ENG,VTS</w:t>
              </w:r>
            </w:ins>
            <w:ins w:id="50" w:author="Minsu Jeon" w:date="2022-09-14T11:05:00Z">
              <w:r w:rsidR="00560576" w:rsidRPr="00D40719">
                <w:rPr>
                  <w:rFonts w:cstheme="minorHAnsi"/>
                  <w:szCs w:val="18"/>
                  <w:lang w:eastAsia="en-GB"/>
                </w:rPr>
                <w:t xml:space="preserve"> and LAP</w:t>
              </w:r>
            </w:ins>
            <w:ins w:id="51" w:author="Minsu Jeon" w:date="2022-09-16T14:14:00Z">
              <w:r w:rsidR="00C94BD8" w:rsidRPr="00D40719">
                <w:rPr>
                  <w:rFonts w:cstheme="minorHAnsi"/>
                  <w:szCs w:val="18"/>
                  <w:lang w:eastAsia="en-GB"/>
                </w:rPr>
                <w:t>)</w:t>
              </w:r>
            </w:ins>
          </w:p>
        </w:tc>
        <w:tc>
          <w:tcPr>
            <w:tcW w:w="1418" w:type="dxa"/>
            <w:tcPrChange w:id="52" w:author="Minsu Jeon" w:date="2022-09-18T22:21:00Z">
              <w:tcPr>
                <w:tcW w:w="1324" w:type="dxa"/>
                <w:gridSpan w:val="2"/>
              </w:tcPr>
            </w:tcPrChange>
          </w:tcPr>
          <w:p w14:paraId="21EB0A73"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53" w:author="Minsu Jeon" w:date="2022-09-14T11:05:00Z"/>
                <w:rFonts w:cstheme="minorHAnsi"/>
                <w:szCs w:val="18"/>
                <w:lang w:eastAsia="en-GB"/>
              </w:rPr>
            </w:pPr>
          </w:p>
        </w:tc>
        <w:tc>
          <w:tcPr>
            <w:tcW w:w="1098" w:type="dxa"/>
            <w:tcPrChange w:id="54" w:author="Minsu Jeon" w:date="2022-09-18T22:21:00Z">
              <w:tcPr>
                <w:tcW w:w="1486" w:type="dxa"/>
                <w:gridSpan w:val="2"/>
              </w:tcPr>
            </w:tcPrChange>
          </w:tcPr>
          <w:p w14:paraId="50FCA928"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55" w:author="Minsu Jeon" w:date="2022-09-14T11:05:00Z"/>
                <w:rFonts w:cstheme="minorHAnsi"/>
                <w:szCs w:val="18"/>
                <w:lang w:eastAsia="en-GB"/>
              </w:rPr>
            </w:pPr>
          </w:p>
        </w:tc>
      </w:tr>
      <w:tr w:rsidR="00A70ED8" w:rsidRPr="00D40719" w14:paraId="571A4E5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56" w:author="Minsu Jeon" w:date="2022-09-18T22:21:00Z">
              <w:tcPr>
                <w:tcW w:w="1097" w:type="dxa"/>
              </w:tcPr>
            </w:tcPrChange>
          </w:tcPr>
          <w:p w14:paraId="5DE31C7E" w14:textId="726330F6" w:rsidR="00344A59" w:rsidRPr="00D40719" w:rsidRDefault="00344A5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57" w:author="Minsu Jeon" w:date="2022-09-18T22:21:00Z">
              <w:tcPr>
                <w:tcW w:w="1450" w:type="dxa"/>
              </w:tcPr>
            </w:tcPrChange>
          </w:tcPr>
          <w:p w14:paraId="6CC8F8B2" w14:textId="5F4E05A2"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1.3 Level of service</w:t>
            </w:r>
          </w:p>
        </w:tc>
        <w:tc>
          <w:tcPr>
            <w:tcW w:w="2977" w:type="dxa"/>
            <w:tcPrChange w:id="58" w:author="Minsu Jeon" w:date="2022-09-18T22:21:00Z">
              <w:tcPr>
                <w:tcW w:w="2762" w:type="dxa"/>
              </w:tcPr>
            </w:tcPrChange>
          </w:tcPr>
          <w:p w14:paraId="57D19CB0" w14:textId="77777777"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59" w:author="Minsu Jeon" w:date="2022-09-18T22:21:00Z">
              <w:tcPr>
                <w:tcW w:w="3228" w:type="dxa"/>
                <w:gridSpan w:val="2"/>
              </w:tcPr>
            </w:tcPrChange>
          </w:tcPr>
          <w:p w14:paraId="74F9A638" w14:textId="09BAA17B"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Compile a Recommendation to incorporate all references relating to the Categorisation, Availability Objectives (G1030), Availability and Reliability for Short Range Aids to Navigation (G1035), Calculation of Availability (G1004) and relevant text appearing in the 2018 &amp; draft 2023 NAVGuides that are not cross-referenced in the aforementioned Guidelines.</w:t>
            </w:r>
          </w:p>
        </w:tc>
        <w:tc>
          <w:tcPr>
            <w:tcW w:w="1559" w:type="dxa"/>
            <w:tcPrChange w:id="60" w:author="Minsu Jeon" w:date="2022-09-18T22:21:00Z">
              <w:tcPr>
                <w:tcW w:w="1879" w:type="dxa"/>
                <w:gridSpan w:val="3"/>
              </w:tcPr>
            </w:tcPrChange>
          </w:tcPr>
          <w:p w14:paraId="669C35C0" w14:textId="2F9D3372"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Recommendation</w:t>
            </w:r>
          </w:p>
        </w:tc>
        <w:tc>
          <w:tcPr>
            <w:tcW w:w="1276" w:type="dxa"/>
            <w:tcPrChange w:id="61" w:author="Minsu Jeon" w:date="2022-09-18T22:21:00Z">
              <w:tcPr>
                <w:tcW w:w="1334" w:type="dxa"/>
                <w:gridSpan w:val="2"/>
              </w:tcPr>
            </w:tcPrChange>
          </w:tcPr>
          <w:p w14:paraId="286A9F5E" w14:textId="13E93E6C"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ARM</w:t>
            </w:r>
          </w:p>
        </w:tc>
        <w:tc>
          <w:tcPr>
            <w:tcW w:w="1418" w:type="dxa"/>
            <w:tcPrChange w:id="62" w:author="Minsu Jeon" w:date="2022-09-18T22:21:00Z">
              <w:tcPr>
                <w:tcW w:w="1324" w:type="dxa"/>
                <w:gridSpan w:val="2"/>
              </w:tcPr>
            </w:tcPrChange>
          </w:tcPr>
          <w:p w14:paraId="1D7097B7" w14:textId="52625072"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63" w:author="Minsu Jeon" w:date="2022-09-18T22:21:00Z">
              <w:tcPr>
                <w:tcW w:w="1486" w:type="dxa"/>
                <w:gridSpan w:val="2"/>
              </w:tcPr>
            </w:tcPrChange>
          </w:tcPr>
          <w:p w14:paraId="037914A9" w14:textId="32BD92CB" w:rsidR="0078337A" w:rsidRPr="00D40719" w:rsidRDefault="0078337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618E4280"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64" w:author="Minsu Jeon" w:date="2022-09-18T22:21:00Z">
              <w:tcPr>
                <w:tcW w:w="1097" w:type="dxa"/>
              </w:tcPr>
            </w:tcPrChange>
          </w:tcPr>
          <w:p w14:paraId="5462C6C2" w14:textId="77777777" w:rsidR="00B94C32" w:rsidRPr="00D40719" w:rsidRDefault="00B94C32" w:rsidP="006F15E0">
            <w:pPr>
              <w:rPr>
                <w:rFonts w:cstheme="minorHAnsi"/>
                <w:szCs w:val="18"/>
                <w:lang w:eastAsia="en-GB"/>
              </w:rPr>
            </w:pPr>
          </w:p>
        </w:tc>
        <w:tc>
          <w:tcPr>
            <w:tcW w:w="1450" w:type="dxa"/>
            <w:tcPrChange w:id="65" w:author="Minsu Jeon" w:date="2022-09-18T22:21:00Z">
              <w:tcPr>
                <w:tcW w:w="1450" w:type="dxa"/>
              </w:tcPr>
            </w:tcPrChange>
          </w:tcPr>
          <w:p w14:paraId="6C6FD0DF" w14:textId="2EC1CBDC"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1.4 </w:t>
            </w:r>
            <w:r w:rsidR="00F21FE9" w:rsidRPr="00D40719">
              <w:rPr>
                <w:rFonts w:cstheme="minorHAnsi"/>
                <w:szCs w:val="18"/>
                <w:lang w:eastAsia="en-GB"/>
              </w:rPr>
              <w:t xml:space="preserve">Risk </w:t>
            </w:r>
            <w:del w:id="66" w:author="Minsu Jeon" w:date="2022-09-18T22:18:00Z">
              <w:r w:rsidR="00F21FE9" w:rsidRPr="00D40719" w:rsidDel="009E442D">
                <w:rPr>
                  <w:rFonts w:cstheme="minorHAnsi"/>
                  <w:szCs w:val="18"/>
                  <w:lang w:eastAsia="en-GB"/>
                </w:rPr>
                <w:delText>mangent</w:delText>
              </w:r>
            </w:del>
            <w:ins w:id="67" w:author="Minsu Jeon" w:date="2022-09-18T22:18:00Z">
              <w:r w:rsidR="009E442D" w:rsidRPr="00D40719">
                <w:rPr>
                  <w:rFonts w:cstheme="minorHAnsi"/>
                  <w:szCs w:val="18"/>
                  <w:lang w:eastAsia="en-GB"/>
                </w:rPr>
                <w:t>man</w:t>
              </w:r>
              <w:r w:rsidR="009E442D" w:rsidRPr="00D40719">
                <w:rPr>
                  <w:rFonts w:cstheme="minorHAnsi"/>
                  <w:szCs w:val="18"/>
                  <w:lang w:eastAsia="en-GB"/>
                </w:rPr>
                <w:t>agem</w:t>
              </w:r>
              <w:r w:rsidR="009E442D" w:rsidRPr="00D40719">
                <w:rPr>
                  <w:rFonts w:cstheme="minorHAnsi"/>
                  <w:szCs w:val="18"/>
                  <w:lang w:eastAsia="en-GB"/>
                </w:rPr>
                <w:t>ent</w:t>
              </w:r>
            </w:ins>
          </w:p>
        </w:tc>
        <w:tc>
          <w:tcPr>
            <w:tcW w:w="2977" w:type="dxa"/>
            <w:tcPrChange w:id="68" w:author="Minsu Jeon" w:date="2022-09-18T22:21:00Z">
              <w:tcPr>
                <w:tcW w:w="2977" w:type="dxa"/>
                <w:gridSpan w:val="2"/>
              </w:tcPr>
            </w:tcPrChange>
          </w:tcPr>
          <w:p w14:paraId="18ACF765" w14:textId="6A63B5EF"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bCs/>
                <w:iCs/>
                <w:szCs w:val="18"/>
                <w:lang w:eastAsia="en-GB"/>
              </w:rPr>
              <w:t>DEVELOP Guidance on Risk Assessment and Certification Methods in the context of e-Navigation</w:t>
            </w:r>
          </w:p>
        </w:tc>
        <w:tc>
          <w:tcPr>
            <w:tcW w:w="3685" w:type="dxa"/>
            <w:tcPrChange w:id="69" w:author="Minsu Jeon" w:date="2022-09-18T22:21:00Z">
              <w:tcPr>
                <w:tcW w:w="3013" w:type="dxa"/>
              </w:tcPr>
            </w:tcPrChange>
          </w:tcPr>
          <w:p w14:paraId="3E9BA540" w14:textId="22762E30"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
              <w:t>Development of guidance documents on Risk Assessment and Certification Methods in the context of e-Navigation.</w:t>
            </w:r>
          </w:p>
        </w:tc>
        <w:tc>
          <w:tcPr>
            <w:tcW w:w="1559" w:type="dxa"/>
            <w:tcPrChange w:id="70" w:author="Minsu Jeon" w:date="2022-09-18T22:21:00Z">
              <w:tcPr>
                <w:tcW w:w="1879" w:type="dxa"/>
                <w:gridSpan w:val="3"/>
              </w:tcPr>
            </w:tcPrChange>
          </w:tcPr>
          <w:p w14:paraId="741F4DA1" w14:textId="58DEBFBF"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Change w:id="71" w:author="Minsu Jeon" w:date="2022-09-18T22:21:00Z">
              <w:tcPr>
                <w:tcW w:w="1334" w:type="dxa"/>
                <w:gridSpan w:val="2"/>
              </w:tcPr>
            </w:tcPrChange>
          </w:tcPr>
          <w:p w14:paraId="6FF22155" w14:textId="6337D2A8"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72" w:author="Minsu Jeon" w:date="2022-09-18T22:21:00Z">
              <w:tcPr>
                <w:tcW w:w="1324" w:type="dxa"/>
                <w:gridSpan w:val="2"/>
              </w:tcPr>
            </w:tcPrChange>
          </w:tcPr>
          <w:p w14:paraId="36F59FDB" w14:textId="5FD4EABB"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ENAV-2.6.1</w:t>
            </w:r>
          </w:p>
        </w:tc>
        <w:tc>
          <w:tcPr>
            <w:tcW w:w="1098" w:type="dxa"/>
            <w:tcPrChange w:id="73" w:author="Minsu Jeon" w:date="2022-09-18T22:21:00Z">
              <w:tcPr>
                <w:tcW w:w="1486" w:type="dxa"/>
                <w:gridSpan w:val="2"/>
              </w:tcPr>
            </w:tcPrChange>
          </w:tcPr>
          <w:p w14:paraId="080276A5" w14:textId="77777777"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F84352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74" w:author="Minsu Jeon" w:date="2022-09-18T22:21:00Z">
              <w:tcPr>
                <w:tcW w:w="1097" w:type="dxa"/>
              </w:tcPr>
            </w:tcPrChange>
          </w:tcPr>
          <w:p w14:paraId="273B58BD" w14:textId="07E81024" w:rsidR="00344A59" w:rsidRPr="00D40719" w:rsidRDefault="00344A5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S1020</w:t>
            </w:r>
          </w:p>
        </w:tc>
        <w:tc>
          <w:tcPr>
            <w:tcW w:w="1450" w:type="dxa"/>
            <w:tcPrChange w:id="75" w:author="Minsu Jeon" w:date="2022-09-18T22:21:00Z">
              <w:tcPr>
                <w:tcW w:w="1450" w:type="dxa"/>
              </w:tcPr>
            </w:tcPrChange>
          </w:tcPr>
          <w:p w14:paraId="2AC7FFF0" w14:textId="63F312E7" w:rsidR="00344A5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2.1 visual signa</w:t>
            </w:r>
            <w:ins w:id="76" w:author="Minsu Jeon" w:date="2022-09-18T22:18:00Z">
              <w:r w:rsidR="009E442D" w:rsidRPr="00D40719">
                <w:rPr>
                  <w:rFonts w:cstheme="minorHAnsi"/>
                  <w:szCs w:val="18"/>
                  <w:lang w:eastAsia="en-GB"/>
                </w:rPr>
                <w:t>l</w:t>
              </w:r>
            </w:ins>
            <w:r w:rsidRPr="00D40719">
              <w:rPr>
                <w:rFonts w:cstheme="minorHAnsi"/>
                <w:szCs w:val="18"/>
                <w:lang w:eastAsia="en-GB"/>
              </w:rPr>
              <w:t>ling</w:t>
            </w:r>
          </w:p>
        </w:tc>
        <w:tc>
          <w:tcPr>
            <w:tcW w:w="2977" w:type="dxa"/>
            <w:tcPrChange w:id="77" w:author="Minsu Jeon" w:date="2022-09-18T22:21:00Z">
              <w:tcPr>
                <w:tcW w:w="2762" w:type="dxa"/>
              </w:tcPr>
            </w:tcPrChange>
          </w:tcPr>
          <w:p w14:paraId="2064FAFF" w14:textId="1BFF4657" w:rsidR="00344A59" w:rsidRPr="00D40719" w:rsidRDefault="00791083"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78" w:author="Minsu Jeon" w:date="2022-09-18T22:20:00Z">
                  <w:rPr>
                    <w:rFonts w:ascii="Calibri" w:hAnsi="Calibri" w:cs="Arial"/>
                    <w:szCs w:val="18"/>
                  </w:rPr>
                </w:rPrChange>
              </w:rPr>
              <w:t>Review &amp; update guideline 1043 on Light sources and amalgamate with Guideline on modern equipment in traditional lighthouses</w:t>
            </w:r>
          </w:p>
        </w:tc>
        <w:tc>
          <w:tcPr>
            <w:tcW w:w="3685" w:type="dxa"/>
            <w:tcPrChange w:id="79" w:author="Minsu Jeon" w:date="2022-09-18T22:21:00Z">
              <w:tcPr>
                <w:tcW w:w="3228" w:type="dxa"/>
                <w:gridSpan w:val="2"/>
              </w:tcPr>
            </w:tcPrChange>
          </w:tcPr>
          <w:p w14:paraId="55B25348" w14:textId="7F9208B5"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80" w:author="Minsu Jeon" w:date="2022-09-18T22:21:00Z">
              <w:tcPr>
                <w:tcW w:w="1879" w:type="dxa"/>
                <w:gridSpan w:val="3"/>
              </w:tcPr>
            </w:tcPrChange>
          </w:tcPr>
          <w:p w14:paraId="4C759DF1" w14:textId="677D5A59" w:rsidR="00344A59" w:rsidRPr="00D40719" w:rsidRDefault="00521DDD"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81" w:author="Minsu Jeon" w:date="2022-09-18T22:20:00Z">
                  <w:rPr>
                    <w:rFonts w:ascii="Calibri" w:hAnsi="Calibri" w:cs="Arial"/>
                    <w:szCs w:val="18"/>
                    <w:lang w:val="fr-FR"/>
                  </w:rPr>
                </w:rPrChange>
              </w:rPr>
              <w:t>New amalgamated Guideline</w:t>
            </w:r>
          </w:p>
        </w:tc>
        <w:tc>
          <w:tcPr>
            <w:tcW w:w="1276" w:type="dxa"/>
            <w:tcPrChange w:id="82" w:author="Minsu Jeon" w:date="2022-09-18T22:21:00Z">
              <w:tcPr>
                <w:tcW w:w="1334" w:type="dxa"/>
                <w:gridSpan w:val="2"/>
              </w:tcPr>
            </w:tcPrChange>
          </w:tcPr>
          <w:p w14:paraId="3531DABB" w14:textId="593ABEBB"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83" w:author="Minsu Jeon" w:date="2022-09-18T22:21:00Z">
              <w:tcPr>
                <w:tcW w:w="1324" w:type="dxa"/>
                <w:gridSpan w:val="2"/>
              </w:tcPr>
            </w:tcPrChange>
          </w:tcPr>
          <w:p w14:paraId="54A10F26" w14:textId="4AD21406"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84" w:author="Minsu Jeon" w:date="2022-09-18T22:21:00Z">
              <w:tcPr>
                <w:tcW w:w="1486" w:type="dxa"/>
                <w:gridSpan w:val="2"/>
              </w:tcPr>
            </w:tcPrChange>
          </w:tcPr>
          <w:p w14:paraId="41CF0F21" w14:textId="77777777"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B18EB14"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85" w:author="Minsu Jeon" w:date="2022-09-18T22:21:00Z">
              <w:tcPr>
                <w:tcW w:w="1097" w:type="dxa"/>
              </w:tcPr>
            </w:tcPrChange>
          </w:tcPr>
          <w:p w14:paraId="22F4B2D1" w14:textId="77777777" w:rsidR="006F52D4" w:rsidRPr="00D40719" w:rsidRDefault="006F52D4" w:rsidP="006F15E0">
            <w:pPr>
              <w:rPr>
                <w:rFonts w:cstheme="minorHAnsi"/>
                <w:szCs w:val="18"/>
                <w:lang w:eastAsia="en-GB"/>
              </w:rPr>
            </w:pPr>
          </w:p>
        </w:tc>
        <w:tc>
          <w:tcPr>
            <w:tcW w:w="1450" w:type="dxa"/>
            <w:tcPrChange w:id="86" w:author="Minsu Jeon" w:date="2022-09-18T22:21:00Z">
              <w:tcPr>
                <w:tcW w:w="1450" w:type="dxa"/>
              </w:tcPr>
            </w:tcPrChange>
          </w:tcPr>
          <w:p w14:paraId="207CBB3E"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87" w:author="Minsu Jeon" w:date="2022-09-18T22:21:00Z">
              <w:tcPr>
                <w:tcW w:w="2977" w:type="dxa"/>
                <w:gridSpan w:val="2"/>
              </w:tcPr>
            </w:tcPrChange>
          </w:tcPr>
          <w:p w14:paraId="6C27FFA7" w14:textId="635E1865" w:rsidR="006F52D4" w:rsidRPr="00D40719" w:rsidRDefault="001335D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88" w:author="Minsu Jeon" w:date="2022-09-18T22:20:00Z">
                  <w:rPr>
                    <w:rFonts w:ascii="Calibri" w:hAnsi="Calibri" w:cs="Arial"/>
                    <w:szCs w:val="18"/>
                  </w:rPr>
                </w:rPrChange>
              </w:rPr>
              <w:t>Update Guideline 1048 LED Technologies and their use in signal lights</w:t>
            </w:r>
          </w:p>
        </w:tc>
        <w:tc>
          <w:tcPr>
            <w:tcW w:w="3685" w:type="dxa"/>
            <w:tcPrChange w:id="89" w:author="Minsu Jeon" w:date="2022-09-18T22:21:00Z">
              <w:tcPr>
                <w:tcW w:w="3013" w:type="dxa"/>
              </w:tcPr>
            </w:tcPrChange>
          </w:tcPr>
          <w:p w14:paraId="5587AA78"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90" w:author="Minsu Jeon" w:date="2022-09-18T22:21:00Z">
              <w:tcPr>
                <w:tcW w:w="1879" w:type="dxa"/>
                <w:gridSpan w:val="3"/>
              </w:tcPr>
            </w:tcPrChange>
          </w:tcPr>
          <w:p w14:paraId="50A3A0B9" w14:textId="2D8A29DD"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91" w:author="Minsu Jeon" w:date="2022-09-18T22:20:00Z">
                  <w:rPr>
                    <w:rFonts w:ascii="Calibri" w:hAnsi="Calibri" w:cs="Arial"/>
                    <w:szCs w:val="18"/>
                  </w:rPr>
                </w:rPrChange>
              </w:rPr>
              <w:t>Revise Guideline</w:t>
            </w:r>
          </w:p>
        </w:tc>
        <w:tc>
          <w:tcPr>
            <w:tcW w:w="1276" w:type="dxa"/>
            <w:tcPrChange w:id="92" w:author="Minsu Jeon" w:date="2022-09-18T22:21:00Z">
              <w:tcPr>
                <w:tcW w:w="1334" w:type="dxa"/>
                <w:gridSpan w:val="2"/>
              </w:tcPr>
            </w:tcPrChange>
          </w:tcPr>
          <w:p w14:paraId="3059BEF6" w14:textId="06882449"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93" w:author="Minsu Jeon" w:date="2022-09-18T22:21:00Z">
              <w:tcPr>
                <w:tcW w:w="1324" w:type="dxa"/>
                <w:gridSpan w:val="2"/>
              </w:tcPr>
            </w:tcPrChange>
          </w:tcPr>
          <w:p w14:paraId="7DFFB077" w14:textId="507A3F18"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94" w:author="Minsu Jeon" w:date="2022-09-18T22:21:00Z">
              <w:tcPr>
                <w:tcW w:w="1486" w:type="dxa"/>
                <w:gridSpan w:val="2"/>
              </w:tcPr>
            </w:tcPrChange>
          </w:tcPr>
          <w:p w14:paraId="5521C1E9"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EBA74B4"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95" w:author="Minsu Jeon" w:date="2022-09-18T22:21:00Z">
              <w:tcPr>
                <w:tcW w:w="1097" w:type="dxa"/>
              </w:tcPr>
            </w:tcPrChange>
          </w:tcPr>
          <w:p w14:paraId="0A1528CB"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96" w:author="Minsu Jeon" w:date="2022-09-18T22:21:00Z">
              <w:tcPr>
                <w:tcW w:w="1450" w:type="dxa"/>
              </w:tcPr>
            </w:tcPrChange>
          </w:tcPr>
          <w:p w14:paraId="68CAB24F"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97" w:author="Minsu Jeon" w:date="2022-09-18T22:21:00Z">
              <w:tcPr>
                <w:tcW w:w="2762" w:type="dxa"/>
              </w:tcPr>
            </w:tcPrChange>
          </w:tcPr>
          <w:p w14:paraId="4327743D" w14:textId="67F401FA" w:rsidR="006F52D4" w:rsidRPr="00D40719" w:rsidRDefault="00E66278"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98" w:author="Minsu Jeon" w:date="2022-09-18T22:20:00Z">
                  <w:rPr>
                    <w:rFonts w:ascii="Calibri" w:hAnsi="Calibri" w:cs="Arial"/>
                    <w:szCs w:val="18"/>
                    <w:lang w:val="fr-FR"/>
                  </w:rPr>
                </w:rPrChange>
              </w:rPr>
              <w:t>Develop guideline on Port Traffic Signals</w:t>
            </w:r>
          </w:p>
        </w:tc>
        <w:tc>
          <w:tcPr>
            <w:tcW w:w="3685" w:type="dxa"/>
            <w:tcPrChange w:id="99" w:author="Minsu Jeon" w:date="2022-09-18T22:21:00Z">
              <w:tcPr>
                <w:tcW w:w="3228" w:type="dxa"/>
                <w:gridSpan w:val="2"/>
              </w:tcPr>
            </w:tcPrChange>
          </w:tcPr>
          <w:p w14:paraId="5BA32572"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00" w:author="Minsu Jeon" w:date="2022-09-18T22:21:00Z">
              <w:tcPr>
                <w:tcW w:w="1879" w:type="dxa"/>
                <w:gridSpan w:val="3"/>
              </w:tcPr>
            </w:tcPrChange>
          </w:tcPr>
          <w:p w14:paraId="1CE065BA" w14:textId="1C99C153"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01" w:author="Minsu Jeon" w:date="2022-09-18T22:20:00Z">
                  <w:rPr>
                    <w:rFonts w:ascii="Calibri" w:hAnsi="Calibri" w:cs="Arial"/>
                    <w:szCs w:val="18"/>
                  </w:rPr>
                </w:rPrChange>
              </w:rPr>
              <w:t>Guideline</w:t>
            </w:r>
          </w:p>
        </w:tc>
        <w:tc>
          <w:tcPr>
            <w:tcW w:w="1276" w:type="dxa"/>
            <w:tcPrChange w:id="102" w:author="Minsu Jeon" w:date="2022-09-18T22:21:00Z">
              <w:tcPr>
                <w:tcW w:w="1334" w:type="dxa"/>
                <w:gridSpan w:val="2"/>
              </w:tcPr>
            </w:tcPrChange>
          </w:tcPr>
          <w:p w14:paraId="67AB45D8" w14:textId="24E6F0B7"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03" w:author="Minsu Jeon" w:date="2022-09-18T22:21:00Z">
              <w:tcPr>
                <w:tcW w:w="1324" w:type="dxa"/>
                <w:gridSpan w:val="2"/>
              </w:tcPr>
            </w:tcPrChange>
          </w:tcPr>
          <w:p w14:paraId="30A34EEE" w14:textId="78D2216C"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04" w:author="Minsu Jeon" w:date="2022-09-18T22:21:00Z">
              <w:tcPr>
                <w:tcW w:w="1486" w:type="dxa"/>
                <w:gridSpan w:val="2"/>
              </w:tcPr>
            </w:tcPrChange>
          </w:tcPr>
          <w:p w14:paraId="0417C3AD"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A6CC26D"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105" w:author="Minsu Jeon" w:date="2022-09-18T22:21:00Z">
              <w:tcPr>
                <w:tcW w:w="1097" w:type="dxa"/>
              </w:tcPr>
            </w:tcPrChange>
          </w:tcPr>
          <w:p w14:paraId="391E2533" w14:textId="77777777" w:rsidR="006F52D4" w:rsidRPr="00D40719" w:rsidRDefault="006F52D4" w:rsidP="006F15E0">
            <w:pPr>
              <w:rPr>
                <w:rFonts w:cstheme="minorHAnsi"/>
                <w:szCs w:val="18"/>
                <w:lang w:eastAsia="en-GB"/>
              </w:rPr>
            </w:pPr>
          </w:p>
        </w:tc>
        <w:tc>
          <w:tcPr>
            <w:tcW w:w="1450" w:type="dxa"/>
            <w:tcPrChange w:id="106" w:author="Minsu Jeon" w:date="2022-09-18T22:21:00Z">
              <w:tcPr>
                <w:tcW w:w="1450" w:type="dxa"/>
              </w:tcPr>
            </w:tcPrChange>
          </w:tcPr>
          <w:p w14:paraId="5485EB3F"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107" w:author="Minsu Jeon" w:date="2022-09-18T22:21:00Z">
              <w:tcPr>
                <w:tcW w:w="2977" w:type="dxa"/>
                <w:gridSpan w:val="2"/>
              </w:tcPr>
            </w:tcPrChange>
          </w:tcPr>
          <w:p w14:paraId="309EA1EF" w14:textId="211701E6" w:rsidR="006F52D4" w:rsidRPr="00D40719" w:rsidRDefault="00581D09"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108" w:author="Minsu Jeon" w:date="2022-09-18T22:20:00Z">
                  <w:rPr>
                    <w:rFonts w:ascii="Calibri" w:hAnsi="Calibri" w:cs="Arial"/>
                    <w:szCs w:val="18"/>
                  </w:rPr>
                </w:rPrChange>
              </w:rPr>
              <w:t>Develop E-112 Leading Lights and 1023 Leading Lines into a guideline</w:t>
            </w:r>
          </w:p>
        </w:tc>
        <w:tc>
          <w:tcPr>
            <w:tcW w:w="3685" w:type="dxa"/>
            <w:tcPrChange w:id="109" w:author="Minsu Jeon" w:date="2022-09-18T22:21:00Z">
              <w:tcPr>
                <w:tcW w:w="3013" w:type="dxa"/>
              </w:tcPr>
            </w:tcPrChange>
          </w:tcPr>
          <w:p w14:paraId="50B723B1"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110" w:author="Minsu Jeon" w:date="2022-09-18T22:21:00Z">
              <w:tcPr>
                <w:tcW w:w="1879" w:type="dxa"/>
                <w:gridSpan w:val="3"/>
              </w:tcPr>
            </w:tcPrChange>
          </w:tcPr>
          <w:p w14:paraId="1CE11D49" w14:textId="35E94CE0"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11" w:author="Minsu Jeon" w:date="2022-09-18T22:20:00Z">
                  <w:rPr>
                    <w:rFonts w:ascii="Calibri" w:hAnsi="Calibri" w:cs="Arial"/>
                    <w:szCs w:val="18"/>
                  </w:rPr>
                </w:rPrChange>
              </w:rPr>
              <w:t>Guideline</w:t>
            </w:r>
          </w:p>
        </w:tc>
        <w:tc>
          <w:tcPr>
            <w:tcW w:w="1276" w:type="dxa"/>
            <w:tcPrChange w:id="112" w:author="Minsu Jeon" w:date="2022-09-18T22:21:00Z">
              <w:tcPr>
                <w:tcW w:w="1334" w:type="dxa"/>
                <w:gridSpan w:val="2"/>
              </w:tcPr>
            </w:tcPrChange>
          </w:tcPr>
          <w:p w14:paraId="032D4726" w14:textId="12EAE133"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13" w:author="Minsu Jeon" w:date="2022-09-18T22:21:00Z">
              <w:tcPr>
                <w:tcW w:w="1324" w:type="dxa"/>
                <w:gridSpan w:val="2"/>
              </w:tcPr>
            </w:tcPrChange>
          </w:tcPr>
          <w:p w14:paraId="7B0F372C" w14:textId="3744F9A9"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14" w:author="Minsu Jeon" w:date="2022-09-18T22:21:00Z">
              <w:tcPr>
                <w:tcW w:w="1486" w:type="dxa"/>
                <w:gridSpan w:val="2"/>
              </w:tcPr>
            </w:tcPrChange>
          </w:tcPr>
          <w:p w14:paraId="11C47FF0"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3936A0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15" w:author="Minsu Jeon" w:date="2022-09-18T22:21:00Z">
              <w:tcPr>
                <w:tcW w:w="1097" w:type="dxa"/>
              </w:tcPr>
            </w:tcPrChange>
          </w:tcPr>
          <w:p w14:paraId="56537A55"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16" w:author="Minsu Jeon" w:date="2022-09-18T22:21:00Z">
              <w:tcPr>
                <w:tcW w:w="1450" w:type="dxa"/>
              </w:tcPr>
            </w:tcPrChange>
          </w:tcPr>
          <w:p w14:paraId="5B88E352"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17" w:author="Minsu Jeon" w:date="2022-09-18T22:21:00Z">
              <w:tcPr>
                <w:tcW w:w="2762" w:type="dxa"/>
              </w:tcPr>
            </w:tcPrChange>
          </w:tcPr>
          <w:p w14:paraId="2D85B5D4" w14:textId="1A1C6DD4" w:rsidR="006F52D4" w:rsidRPr="00D40719" w:rsidRDefault="0013116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18" w:author="Minsu Jeon" w:date="2022-09-18T22:20:00Z">
                  <w:rPr>
                    <w:rFonts w:ascii="Calibri" w:hAnsi="Calibri" w:cs="Arial"/>
                    <w:szCs w:val="18"/>
                  </w:rPr>
                </w:rPrChange>
              </w:rPr>
              <w:t>Complete Guideline 1061 (2008) on Illumination of Structures</w:t>
            </w:r>
          </w:p>
        </w:tc>
        <w:tc>
          <w:tcPr>
            <w:tcW w:w="3685" w:type="dxa"/>
            <w:tcPrChange w:id="119" w:author="Minsu Jeon" w:date="2022-09-18T22:21:00Z">
              <w:tcPr>
                <w:tcW w:w="3228" w:type="dxa"/>
                <w:gridSpan w:val="2"/>
              </w:tcPr>
            </w:tcPrChange>
          </w:tcPr>
          <w:p w14:paraId="7D9D5536"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20" w:author="Minsu Jeon" w:date="2022-09-18T22:21:00Z">
              <w:tcPr>
                <w:tcW w:w="1879" w:type="dxa"/>
                <w:gridSpan w:val="3"/>
              </w:tcPr>
            </w:tcPrChange>
          </w:tcPr>
          <w:p w14:paraId="17DAF899" w14:textId="42ACD338"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21" w:author="Minsu Jeon" w:date="2022-09-18T22:20:00Z">
                  <w:rPr>
                    <w:rFonts w:ascii="Calibri" w:hAnsi="Calibri" w:cs="Arial"/>
                    <w:szCs w:val="18"/>
                  </w:rPr>
                </w:rPrChange>
              </w:rPr>
              <w:t>Revise Guideline</w:t>
            </w:r>
          </w:p>
        </w:tc>
        <w:tc>
          <w:tcPr>
            <w:tcW w:w="1276" w:type="dxa"/>
            <w:tcPrChange w:id="122" w:author="Minsu Jeon" w:date="2022-09-18T22:21:00Z">
              <w:tcPr>
                <w:tcW w:w="1334" w:type="dxa"/>
                <w:gridSpan w:val="2"/>
              </w:tcPr>
            </w:tcPrChange>
          </w:tcPr>
          <w:p w14:paraId="467FC259" w14:textId="42C79A60"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23" w:author="Minsu Jeon" w:date="2022-09-18T22:21:00Z">
              <w:tcPr>
                <w:tcW w:w="1324" w:type="dxa"/>
                <w:gridSpan w:val="2"/>
              </w:tcPr>
            </w:tcPrChange>
          </w:tcPr>
          <w:p w14:paraId="2E4FB616" w14:textId="2AF0ABAA"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24" w:author="Minsu Jeon" w:date="2022-09-18T22:21:00Z">
              <w:tcPr>
                <w:tcW w:w="1486" w:type="dxa"/>
                <w:gridSpan w:val="2"/>
              </w:tcPr>
            </w:tcPrChange>
          </w:tcPr>
          <w:p w14:paraId="43093718"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EECD898" w14:textId="77777777" w:rsidTr="00A70ED8">
        <w:trPr>
          <w:ins w:id="125" w:author="Minsu Jeon" w:date="2022-09-14T11:27:00Z"/>
        </w:trPr>
        <w:tc>
          <w:tcPr>
            <w:cnfStyle w:val="001000000000" w:firstRow="0" w:lastRow="0" w:firstColumn="1" w:lastColumn="0" w:oddVBand="0" w:evenVBand="0" w:oddHBand="0" w:evenHBand="0" w:firstRowFirstColumn="0" w:firstRowLastColumn="0" w:lastRowFirstColumn="0" w:lastRowLastColumn="0"/>
            <w:tcW w:w="1097" w:type="dxa"/>
            <w:tcPrChange w:id="126" w:author="Minsu Jeon" w:date="2022-09-18T22:21:00Z">
              <w:tcPr>
                <w:tcW w:w="1097" w:type="dxa"/>
              </w:tcPr>
            </w:tcPrChange>
          </w:tcPr>
          <w:p w14:paraId="70483466" w14:textId="77777777" w:rsidR="004924EA" w:rsidRPr="00D40719" w:rsidRDefault="004924EA" w:rsidP="006F15E0">
            <w:pPr>
              <w:rPr>
                <w:ins w:id="127" w:author="Minsu Jeon" w:date="2022-09-14T11:27:00Z"/>
                <w:rFonts w:cstheme="minorHAnsi"/>
                <w:szCs w:val="18"/>
                <w:lang w:eastAsia="en-GB"/>
              </w:rPr>
            </w:pPr>
          </w:p>
        </w:tc>
        <w:tc>
          <w:tcPr>
            <w:tcW w:w="1450" w:type="dxa"/>
            <w:tcPrChange w:id="128" w:author="Minsu Jeon" w:date="2022-09-18T22:21:00Z">
              <w:tcPr>
                <w:tcW w:w="1450" w:type="dxa"/>
              </w:tcPr>
            </w:tcPrChange>
          </w:tcPr>
          <w:p w14:paraId="1D0F2F6F"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29" w:author="Minsu Jeon" w:date="2022-09-14T11:27:00Z"/>
                <w:rFonts w:cstheme="minorHAnsi"/>
                <w:szCs w:val="18"/>
                <w:lang w:eastAsia="en-GB"/>
              </w:rPr>
            </w:pPr>
          </w:p>
        </w:tc>
        <w:tc>
          <w:tcPr>
            <w:tcW w:w="2977" w:type="dxa"/>
            <w:tcPrChange w:id="130" w:author="Minsu Jeon" w:date="2022-09-18T22:21:00Z">
              <w:tcPr>
                <w:tcW w:w="2977" w:type="dxa"/>
                <w:gridSpan w:val="2"/>
              </w:tcPr>
            </w:tcPrChange>
          </w:tcPr>
          <w:p w14:paraId="6A9B6AE5" w14:textId="23816326" w:rsidR="004924EA" w:rsidRPr="00D40719" w:rsidRDefault="00801170" w:rsidP="006F15E0">
            <w:pPr>
              <w:cnfStyle w:val="000000000000" w:firstRow="0" w:lastRow="0" w:firstColumn="0" w:lastColumn="0" w:oddVBand="0" w:evenVBand="0" w:oddHBand="0" w:evenHBand="0" w:firstRowFirstColumn="0" w:firstRowLastColumn="0" w:lastRowFirstColumn="0" w:lastRowLastColumn="0"/>
              <w:rPr>
                <w:ins w:id="131" w:author="Minsu Jeon" w:date="2022-09-14T11:27:00Z"/>
                <w:rFonts w:cstheme="minorHAnsi"/>
                <w:szCs w:val="18"/>
                <w:rPrChange w:id="132" w:author="Minsu Jeon" w:date="2022-09-18T22:20:00Z">
                  <w:rPr>
                    <w:ins w:id="133" w:author="Minsu Jeon" w:date="2022-09-14T11:27:00Z"/>
                    <w:rFonts w:ascii="Calibri" w:hAnsi="Calibri" w:cs="Arial"/>
                    <w:szCs w:val="18"/>
                  </w:rPr>
                </w:rPrChange>
              </w:rPr>
            </w:pPr>
            <w:ins w:id="134" w:author="Minsu Jeon" w:date="2022-09-14T11:40:00Z">
              <w:r w:rsidRPr="00D40719">
                <w:rPr>
                  <w:rFonts w:cstheme="minorHAnsi"/>
                  <w:szCs w:val="18"/>
                  <w:rPrChange w:id="135" w:author="Minsu Jeon" w:date="2022-09-18T22:20:00Z">
                    <w:rPr>
                      <w:rFonts w:ascii="Calibri" w:hAnsi="Calibri" w:cs="Arial"/>
                      <w:szCs w:val="18"/>
                    </w:rPr>
                  </w:rPrChange>
                </w:rPr>
                <w:t>M</w:t>
              </w:r>
            </w:ins>
            <w:ins w:id="136" w:author="Minsu Jeon" w:date="2022-09-14T11:35:00Z">
              <w:r w:rsidR="00932011" w:rsidRPr="00D40719">
                <w:rPr>
                  <w:rFonts w:cstheme="minorHAnsi"/>
                  <w:szCs w:val="18"/>
                  <w:rPrChange w:id="137" w:author="Minsu Jeon" w:date="2022-09-18T22:20:00Z">
                    <w:rPr>
                      <w:rFonts w:ascii="Calibri" w:hAnsi="Calibri" w:cs="Arial"/>
                      <w:szCs w:val="18"/>
                    </w:rPr>
                  </w:rPrChange>
                </w:rPr>
                <w:t>achine</w:t>
              </w:r>
            </w:ins>
            <w:ins w:id="138" w:author="Minsu Jeon" w:date="2022-09-14T11:28:00Z">
              <w:r w:rsidR="005E45D2" w:rsidRPr="00D40719">
                <w:rPr>
                  <w:rFonts w:cstheme="minorHAnsi"/>
                  <w:szCs w:val="18"/>
                  <w:rPrChange w:id="139" w:author="Minsu Jeon" w:date="2022-09-18T22:20:00Z">
                    <w:rPr>
                      <w:rFonts w:ascii="Calibri" w:hAnsi="Calibri" w:cs="Arial"/>
                      <w:szCs w:val="18"/>
                    </w:rPr>
                  </w:rPrChange>
                </w:rPr>
                <w:t xml:space="preserve"> detection of aids to navigation</w:t>
              </w:r>
            </w:ins>
          </w:p>
        </w:tc>
        <w:tc>
          <w:tcPr>
            <w:tcW w:w="3685" w:type="dxa"/>
            <w:tcPrChange w:id="140" w:author="Minsu Jeon" w:date="2022-09-18T22:21:00Z">
              <w:tcPr>
                <w:tcW w:w="3013" w:type="dxa"/>
              </w:tcPr>
            </w:tcPrChange>
          </w:tcPr>
          <w:p w14:paraId="156DB069" w14:textId="77777777" w:rsidR="004924EA" w:rsidRPr="00D40719" w:rsidRDefault="003E657B" w:rsidP="006F15E0">
            <w:pPr>
              <w:cnfStyle w:val="000000000000" w:firstRow="0" w:lastRow="0" w:firstColumn="0" w:lastColumn="0" w:oddVBand="0" w:evenVBand="0" w:oddHBand="0" w:evenHBand="0" w:firstRowFirstColumn="0" w:firstRowLastColumn="0" w:lastRowFirstColumn="0" w:lastRowLastColumn="0"/>
              <w:rPr>
                <w:ins w:id="141" w:author="Minsu Jeon" w:date="2022-09-14T11:40:00Z"/>
                <w:rFonts w:cstheme="minorHAnsi"/>
                <w:szCs w:val="18"/>
                <w:lang w:eastAsia="en-GB"/>
              </w:rPr>
            </w:pPr>
            <w:ins w:id="142" w:author="Minsu Jeon" w:date="2022-09-14T11:30:00Z">
              <w:r w:rsidRPr="00D40719">
                <w:rPr>
                  <w:rFonts w:cstheme="minorHAnsi"/>
                  <w:szCs w:val="18"/>
                  <w:lang w:eastAsia="en-GB"/>
                </w:rPr>
                <w:t>Guid</w:t>
              </w:r>
            </w:ins>
            <w:ins w:id="143" w:author="Minsu Jeon" w:date="2022-09-14T11:32:00Z">
              <w:r w:rsidR="00583A70" w:rsidRPr="00D40719">
                <w:rPr>
                  <w:rFonts w:cstheme="minorHAnsi"/>
                  <w:szCs w:val="18"/>
                  <w:lang w:eastAsia="en-GB"/>
                </w:rPr>
                <w:t>ance</w:t>
              </w:r>
            </w:ins>
            <w:ins w:id="144" w:author="Minsu Jeon" w:date="2022-09-14T11:30:00Z">
              <w:r w:rsidRPr="00D40719">
                <w:rPr>
                  <w:rFonts w:cstheme="minorHAnsi"/>
                  <w:szCs w:val="18"/>
                  <w:lang w:eastAsia="en-GB"/>
                </w:rPr>
                <w:t xml:space="preserve"> on requirement </w:t>
              </w:r>
              <w:r w:rsidR="00243BD1" w:rsidRPr="00D40719">
                <w:rPr>
                  <w:rFonts w:cstheme="minorHAnsi"/>
                  <w:szCs w:val="18"/>
                  <w:lang w:eastAsia="en-GB"/>
                </w:rPr>
                <w:t xml:space="preserve">for AtoN database for </w:t>
              </w:r>
            </w:ins>
            <w:ins w:id="145" w:author="Minsu Jeon" w:date="2022-09-14T11:31:00Z">
              <w:r w:rsidR="00310F2F" w:rsidRPr="00D40719">
                <w:rPr>
                  <w:rFonts w:cstheme="minorHAnsi"/>
                  <w:szCs w:val="18"/>
                  <w:lang w:eastAsia="en-GB"/>
                </w:rPr>
                <w:t xml:space="preserve">camera and lidar </w:t>
              </w:r>
              <w:r w:rsidR="00387ECE" w:rsidRPr="00D40719">
                <w:rPr>
                  <w:rFonts w:cstheme="minorHAnsi"/>
                  <w:szCs w:val="18"/>
                  <w:lang w:eastAsia="en-GB"/>
                </w:rPr>
                <w:t>recognition</w:t>
              </w:r>
            </w:ins>
            <w:ins w:id="146" w:author="Minsu Jeon" w:date="2022-09-14T11:40:00Z">
              <w:r w:rsidR="003F66F5" w:rsidRPr="00D40719">
                <w:rPr>
                  <w:rFonts w:cstheme="minorHAnsi"/>
                  <w:szCs w:val="18"/>
                  <w:lang w:eastAsia="en-GB"/>
                </w:rPr>
                <w:t xml:space="preserve">. </w:t>
              </w:r>
            </w:ins>
          </w:p>
          <w:p w14:paraId="6760CE85" w14:textId="432D0C58" w:rsidR="003F66F5" w:rsidRPr="00D40719" w:rsidRDefault="00911ED8" w:rsidP="006F15E0">
            <w:pPr>
              <w:cnfStyle w:val="000000000000" w:firstRow="0" w:lastRow="0" w:firstColumn="0" w:lastColumn="0" w:oddVBand="0" w:evenVBand="0" w:oddHBand="0" w:evenHBand="0" w:firstRowFirstColumn="0" w:firstRowLastColumn="0" w:lastRowFirstColumn="0" w:lastRowLastColumn="0"/>
              <w:rPr>
                <w:ins w:id="147" w:author="Minsu Jeon" w:date="2022-09-14T11:27:00Z"/>
                <w:rFonts w:cstheme="minorHAnsi"/>
                <w:szCs w:val="18"/>
                <w:lang w:eastAsia="en-GB"/>
              </w:rPr>
            </w:pPr>
            <w:ins w:id="148" w:author="Minsu Jeon" w:date="2022-09-14T11:40:00Z">
              <w:r w:rsidRPr="00D40719">
                <w:rPr>
                  <w:rFonts w:cstheme="minorHAnsi"/>
                  <w:szCs w:val="18"/>
                  <w:lang w:eastAsia="en-GB"/>
                </w:rPr>
                <w:t>And g</w:t>
              </w:r>
              <w:r w:rsidR="003F66F5" w:rsidRPr="00D40719">
                <w:rPr>
                  <w:rFonts w:cstheme="minorHAnsi"/>
                  <w:szCs w:val="18"/>
                  <w:lang w:eastAsia="en-GB"/>
                </w:rPr>
                <w:t xml:space="preserve">uidance on how machines </w:t>
              </w:r>
            </w:ins>
            <w:ins w:id="149" w:author="Minsu Jeon" w:date="2022-09-14T11:41:00Z">
              <w:r w:rsidR="000D6808" w:rsidRPr="00D40719">
                <w:rPr>
                  <w:rFonts w:cstheme="minorHAnsi"/>
                  <w:szCs w:val="18"/>
                  <w:lang w:eastAsia="en-GB"/>
                </w:rPr>
                <w:t>can recognise AtoN</w:t>
              </w:r>
            </w:ins>
          </w:p>
        </w:tc>
        <w:tc>
          <w:tcPr>
            <w:tcW w:w="1559" w:type="dxa"/>
            <w:tcPrChange w:id="150" w:author="Minsu Jeon" w:date="2022-09-18T22:21:00Z">
              <w:tcPr>
                <w:tcW w:w="1879" w:type="dxa"/>
                <w:gridSpan w:val="3"/>
              </w:tcPr>
            </w:tcPrChange>
          </w:tcPr>
          <w:p w14:paraId="07DFC3C6" w14:textId="398E354C" w:rsidR="004924EA" w:rsidRPr="00D40719" w:rsidRDefault="005F3BEA" w:rsidP="006F15E0">
            <w:pPr>
              <w:cnfStyle w:val="000000000000" w:firstRow="0" w:lastRow="0" w:firstColumn="0" w:lastColumn="0" w:oddVBand="0" w:evenVBand="0" w:oddHBand="0" w:evenHBand="0" w:firstRowFirstColumn="0" w:firstRowLastColumn="0" w:lastRowFirstColumn="0" w:lastRowLastColumn="0"/>
              <w:rPr>
                <w:ins w:id="151" w:author="Minsu Jeon" w:date="2022-09-14T11:27:00Z"/>
                <w:rFonts w:cstheme="minorHAnsi"/>
                <w:szCs w:val="18"/>
                <w:rPrChange w:id="152" w:author="Minsu Jeon" w:date="2022-09-18T22:20:00Z">
                  <w:rPr>
                    <w:ins w:id="153" w:author="Minsu Jeon" w:date="2022-09-14T11:27:00Z"/>
                    <w:rFonts w:ascii="Calibri" w:hAnsi="Calibri" w:cs="Arial"/>
                    <w:szCs w:val="18"/>
                  </w:rPr>
                </w:rPrChange>
              </w:rPr>
            </w:pPr>
            <w:ins w:id="154" w:author="Minsu Jeon" w:date="2022-09-14T11:41:00Z">
              <w:r w:rsidRPr="00D40719">
                <w:rPr>
                  <w:rFonts w:cstheme="minorHAnsi"/>
                  <w:szCs w:val="18"/>
                  <w:rPrChange w:id="155" w:author="Minsu Jeon" w:date="2022-09-18T22:20:00Z">
                    <w:rPr>
                      <w:rFonts w:ascii="Calibri" w:hAnsi="Calibri" w:cs="Arial"/>
                      <w:szCs w:val="18"/>
                    </w:rPr>
                  </w:rPrChange>
                </w:rPr>
                <w:t xml:space="preserve">New guideline </w:t>
              </w:r>
            </w:ins>
            <w:ins w:id="156" w:author="Minsu Jeon" w:date="2022-09-14T11:42:00Z">
              <w:r w:rsidRPr="00D40719">
                <w:rPr>
                  <w:rFonts w:cstheme="minorHAnsi"/>
                  <w:szCs w:val="18"/>
                  <w:rPrChange w:id="157" w:author="Minsu Jeon" w:date="2022-09-18T22:20:00Z">
                    <w:rPr>
                      <w:rFonts w:ascii="Calibri" w:hAnsi="Calibri" w:cs="Arial"/>
                      <w:szCs w:val="18"/>
                    </w:rPr>
                  </w:rPrChange>
                </w:rPr>
                <w:t>on machine readability of AtoN</w:t>
              </w:r>
            </w:ins>
          </w:p>
        </w:tc>
        <w:tc>
          <w:tcPr>
            <w:tcW w:w="1276" w:type="dxa"/>
            <w:tcPrChange w:id="158" w:author="Minsu Jeon" w:date="2022-09-18T22:21:00Z">
              <w:tcPr>
                <w:tcW w:w="1334" w:type="dxa"/>
                <w:gridSpan w:val="2"/>
              </w:tcPr>
            </w:tcPrChange>
          </w:tcPr>
          <w:p w14:paraId="2E663548" w14:textId="3AAE171D" w:rsidR="004924EA" w:rsidRPr="00D40719" w:rsidRDefault="00C13257" w:rsidP="006F15E0">
            <w:pPr>
              <w:cnfStyle w:val="000000000000" w:firstRow="0" w:lastRow="0" w:firstColumn="0" w:lastColumn="0" w:oddVBand="0" w:evenVBand="0" w:oddHBand="0" w:evenHBand="0" w:firstRowFirstColumn="0" w:firstRowLastColumn="0" w:lastRowFirstColumn="0" w:lastRowLastColumn="0"/>
              <w:rPr>
                <w:ins w:id="159" w:author="Minsu Jeon" w:date="2022-09-14T11:27:00Z"/>
                <w:rFonts w:cstheme="minorHAnsi"/>
                <w:szCs w:val="18"/>
                <w:lang w:eastAsia="en-GB"/>
              </w:rPr>
            </w:pPr>
            <w:ins w:id="160" w:author="Minsu Jeon" w:date="2022-09-14T11:39:00Z">
              <w:r w:rsidRPr="00D40719">
                <w:rPr>
                  <w:rFonts w:cstheme="minorHAnsi"/>
                  <w:szCs w:val="18"/>
                  <w:lang w:eastAsia="en-GB"/>
                </w:rPr>
                <w:t>ENG</w:t>
              </w:r>
            </w:ins>
          </w:p>
        </w:tc>
        <w:tc>
          <w:tcPr>
            <w:tcW w:w="1418" w:type="dxa"/>
            <w:tcPrChange w:id="161" w:author="Minsu Jeon" w:date="2022-09-18T22:21:00Z">
              <w:tcPr>
                <w:tcW w:w="1324" w:type="dxa"/>
                <w:gridSpan w:val="2"/>
              </w:tcPr>
            </w:tcPrChange>
          </w:tcPr>
          <w:p w14:paraId="2216E765"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62" w:author="Minsu Jeon" w:date="2022-09-14T11:27:00Z"/>
                <w:rFonts w:cstheme="minorHAnsi"/>
                <w:szCs w:val="18"/>
                <w:lang w:eastAsia="en-GB"/>
              </w:rPr>
            </w:pPr>
          </w:p>
        </w:tc>
        <w:tc>
          <w:tcPr>
            <w:tcW w:w="1098" w:type="dxa"/>
            <w:tcPrChange w:id="163" w:author="Minsu Jeon" w:date="2022-09-18T22:21:00Z">
              <w:tcPr>
                <w:tcW w:w="1486" w:type="dxa"/>
                <w:gridSpan w:val="2"/>
              </w:tcPr>
            </w:tcPrChange>
          </w:tcPr>
          <w:p w14:paraId="63B7D82B"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64" w:author="Minsu Jeon" w:date="2022-09-14T11:27:00Z"/>
                <w:rFonts w:cstheme="minorHAnsi"/>
                <w:szCs w:val="18"/>
                <w:lang w:eastAsia="en-GB"/>
              </w:rPr>
            </w:pPr>
          </w:p>
        </w:tc>
      </w:tr>
      <w:tr w:rsidR="00A70ED8" w:rsidRPr="00D40719" w14:paraId="692D857A"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65" w:author="Minsu Jeon" w:date="2022-09-18T22:21:00Z">
              <w:tcPr>
                <w:tcW w:w="1097" w:type="dxa"/>
              </w:tcPr>
            </w:tcPrChange>
          </w:tcPr>
          <w:p w14:paraId="7F1DE6A4"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66" w:author="Minsu Jeon" w:date="2022-09-18T22:21:00Z">
              <w:tcPr>
                <w:tcW w:w="1450" w:type="dxa"/>
              </w:tcPr>
            </w:tcPrChange>
          </w:tcPr>
          <w:p w14:paraId="39262C0C" w14:textId="4281BA9A" w:rsidR="006F52D4" w:rsidRPr="00D40719" w:rsidRDefault="006A40D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2.2 Range and performance</w:t>
            </w:r>
          </w:p>
        </w:tc>
        <w:tc>
          <w:tcPr>
            <w:tcW w:w="2977" w:type="dxa"/>
            <w:tcPrChange w:id="167" w:author="Minsu Jeon" w:date="2022-09-18T22:21:00Z">
              <w:tcPr>
                <w:tcW w:w="2762" w:type="dxa"/>
              </w:tcPr>
            </w:tcPrChange>
          </w:tcPr>
          <w:p w14:paraId="0874959D" w14:textId="76E106A1" w:rsidR="006F52D4"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68" w:author="Minsu Jeon" w:date="2022-09-18T22:20:00Z">
                  <w:rPr>
                    <w:rFonts w:ascii="Calibri" w:hAnsi="Calibri" w:cs="Arial"/>
                    <w:szCs w:val="18"/>
                  </w:rPr>
                </w:rPrChange>
              </w:rPr>
              <w:t>Develop E200-3 on Light measurement into a guideline</w:t>
            </w:r>
          </w:p>
        </w:tc>
        <w:tc>
          <w:tcPr>
            <w:tcW w:w="3685" w:type="dxa"/>
            <w:tcPrChange w:id="169" w:author="Minsu Jeon" w:date="2022-09-18T22:21:00Z">
              <w:tcPr>
                <w:tcW w:w="3228" w:type="dxa"/>
                <w:gridSpan w:val="2"/>
              </w:tcPr>
            </w:tcPrChange>
          </w:tcPr>
          <w:p w14:paraId="7B9C65EC"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70" w:author="Minsu Jeon" w:date="2022-09-18T22:21:00Z">
              <w:tcPr>
                <w:tcW w:w="1879" w:type="dxa"/>
                <w:gridSpan w:val="3"/>
              </w:tcPr>
            </w:tcPrChange>
          </w:tcPr>
          <w:p w14:paraId="39FF1049" w14:textId="5E1003B6"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71" w:author="Minsu Jeon" w:date="2022-09-18T22:20:00Z">
                  <w:rPr>
                    <w:rFonts w:ascii="Calibri" w:hAnsi="Calibri" w:cs="Arial"/>
                    <w:szCs w:val="18"/>
                  </w:rPr>
                </w:rPrChange>
              </w:rPr>
              <w:t>Guideline</w:t>
            </w:r>
          </w:p>
        </w:tc>
        <w:tc>
          <w:tcPr>
            <w:tcW w:w="1276" w:type="dxa"/>
            <w:tcPrChange w:id="172" w:author="Minsu Jeon" w:date="2022-09-18T22:21:00Z">
              <w:tcPr>
                <w:tcW w:w="1334" w:type="dxa"/>
                <w:gridSpan w:val="2"/>
              </w:tcPr>
            </w:tcPrChange>
          </w:tcPr>
          <w:p w14:paraId="09209C9C" w14:textId="17D5A4B1"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73" w:author="Minsu Jeon" w:date="2022-09-18T22:21:00Z">
              <w:tcPr>
                <w:tcW w:w="1324" w:type="dxa"/>
                <w:gridSpan w:val="2"/>
              </w:tcPr>
            </w:tcPrChange>
          </w:tcPr>
          <w:p w14:paraId="4324C937" w14:textId="1644FE70"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74" w:author="Minsu Jeon" w:date="2022-09-18T22:21:00Z">
              <w:tcPr>
                <w:tcW w:w="1486" w:type="dxa"/>
                <w:gridSpan w:val="2"/>
              </w:tcPr>
            </w:tcPrChange>
          </w:tcPr>
          <w:p w14:paraId="754813D3"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7025E5D"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175" w:author="Minsu Jeon" w:date="2022-09-18T22:21:00Z">
              <w:tcPr>
                <w:tcW w:w="1097" w:type="dxa"/>
              </w:tcPr>
            </w:tcPrChange>
          </w:tcPr>
          <w:p w14:paraId="0E044AD7" w14:textId="77777777" w:rsidR="00BB2E0A" w:rsidRPr="00D40719" w:rsidRDefault="00BB2E0A" w:rsidP="006F15E0">
            <w:pPr>
              <w:rPr>
                <w:rFonts w:cstheme="minorHAnsi"/>
                <w:szCs w:val="18"/>
                <w:lang w:eastAsia="en-GB"/>
              </w:rPr>
            </w:pPr>
          </w:p>
        </w:tc>
        <w:tc>
          <w:tcPr>
            <w:tcW w:w="1450" w:type="dxa"/>
            <w:tcPrChange w:id="176" w:author="Minsu Jeon" w:date="2022-09-18T22:21:00Z">
              <w:tcPr>
                <w:tcW w:w="1450" w:type="dxa"/>
              </w:tcPr>
            </w:tcPrChange>
          </w:tcPr>
          <w:p w14:paraId="55B7BFA5"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177" w:author="Minsu Jeon" w:date="2022-09-18T22:21:00Z">
              <w:tcPr>
                <w:tcW w:w="2977" w:type="dxa"/>
                <w:gridSpan w:val="2"/>
              </w:tcPr>
            </w:tcPrChange>
          </w:tcPr>
          <w:p w14:paraId="053FF6DC" w14:textId="0B629011" w:rsidR="00BB2E0A" w:rsidRPr="00D40719" w:rsidRDefault="00997EE9" w:rsidP="006F15E0">
            <w:pPr>
              <w:cnfStyle w:val="000000000000" w:firstRow="0" w:lastRow="0" w:firstColumn="0" w:lastColumn="0" w:oddVBand="0" w:evenVBand="0" w:oddHBand="0" w:evenHBand="0" w:firstRowFirstColumn="0" w:firstRowLastColumn="0" w:lastRowFirstColumn="0" w:lastRowLastColumn="0"/>
              <w:rPr>
                <w:rFonts w:cstheme="minorHAnsi"/>
                <w:szCs w:val="18"/>
                <w:rPrChange w:id="178" w:author="Minsu Jeon" w:date="2022-09-18T22:20:00Z">
                  <w:rPr>
                    <w:rFonts w:ascii="Calibri" w:hAnsi="Calibri" w:cs="Arial"/>
                    <w:szCs w:val="18"/>
                  </w:rPr>
                </w:rPrChange>
              </w:rPr>
            </w:pPr>
            <w:r w:rsidRPr="00D40719">
              <w:rPr>
                <w:rFonts w:cstheme="minorHAnsi"/>
                <w:szCs w:val="18"/>
                <w:rPrChange w:id="179" w:author="Minsu Jeon" w:date="2022-09-18T22:20:00Z">
                  <w:rPr>
                    <w:rFonts w:ascii="Calibri" w:hAnsi="Calibri" w:cs="Arial"/>
                    <w:szCs w:val="18"/>
                  </w:rPr>
                </w:rPrChange>
              </w:rPr>
              <w:t>Develop Guidance on monitoring of function and degradation of AtoN light sources</w:t>
            </w:r>
          </w:p>
        </w:tc>
        <w:tc>
          <w:tcPr>
            <w:tcW w:w="3685" w:type="dxa"/>
            <w:tcPrChange w:id="180" w:author="Minsu Jeon" w:date="2022-09-18T22:21:00Z">
              <w:tcPr>
                <w:tcW w:w="3013" w:type="dxa"/>
              </w:tcPr>
            </w:tcPrChange>
          </w:tcPr>
          <w:p w14:paraId="01EE0834"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181" w:author="Minsu Jeon" w:date="2022-09-18T22:21:00Z">
              <w:tcPr>
                <w:tcW w:w="1879" w:type="dxa"/>
                <w:gridSpan w:val="3"/>
              </w:tcPr>
            </w:tcPrChange>
          </w:tcPr>
          <w:p w14:paraId="23BD61CC" w14:textId="4CF78FEC"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Add to G1077</w:t>
            </w:r>
          </w:p>
        </w:tc>
        <w:tc>
          <w:tcPr>
            <w:tcW w:w="1276" w:type="dxa"/>
            <w:tcPrChange w:id="182" w:author="Minsu Jeon" w:date="2022-09-18T22:21:00Z">
              <w:tcPr>
                <w:tcW w:w="1334" w:type="dxa"/>
                <w:gridSpan w:val="2"/>
              </w:tcPr>
            </w:tcPrChange>
          </w:tcPr>
          <w:p w14:paraId="335D9DB6" w14:textId="6B850DD3"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83" w:author="Minsu Jeon" w:date="2022-09-18T22:21:00Z">
              <w:tcPr>
                <w:tcW w:w="1324" w:type="dxa"/>
                <w:gridSpan w:val="2"/>
              </w:tcPr>
            </w:tcPrChange>
          </w:tcPr>
          <w:p w14:paraId="29782E5A" w14:textId="713AE2F0"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84" w:author="Minsu Jeon" w:date="2022-09-18T22:21:00Z">
              <w:tcPr>
                <w:tcW w:w="1486" w:type="dxa"/>
                <w:gridSpan w:val="2"/>
              </w:tcPr>
            </w:tcPrChange>
          </w:tcPr>
          <w:p w14:paraId="0297075E"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E554BE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85" w:author="Minsu Jeon" w:date="2022-09-18T22:21:00Z">
              <w:tcPr>
                <w:tcW w:w="1097" w:type="dxa"/>
              </w:tcPr>
            </w:tcPrChange>
          </w:tcPr>
          <w:p w14:paraId="153308E9" w14:textId="77777777" w:rsidR="00BB2E0A" w:rsidRPr="00D40719" w:rsidRDefault="00BB2E0A"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86" w:author="Minsu Jeon" w:date="2022-09-18T22:21:00Z">
              <w:tcPr>
                <w:tcW w:w="1450" w:type="dxa"/>
              </w:tcPr>
            </w:tcPrChange>
          </w:tcPr>
          <w:p w14:paraId="61E9A178"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87" w:author="Minsu Jeon" w:date="2022-09-18T22:21:00Z">
              <w:tcPr>
                <w:tcW w:w="2762" w:type="dxa"/>
              </w:tcPr>
            </w:tcPrChange>
          </w:tcPr>
          <w:p w14:paraId="5AE455BA" w14:textId="61672ABB"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rPrChange w:id="188" w:author="Minsu Jeon" w:date="2022-09-18T22:20:00Z">
                  <w:rPr>
                    <w:rFonts w:ascii="Calibri" w:hAnsi="Calibri" w:cs="Arial"/>
                    <w:szCs w:val="18"/>
                  </w:rPr>
                </w:rPrChange>
              </w:rPr>
            </w:pPr>
            <w:r w:rsidRPr="00D40719">
              <w:rPr>
                <w:rFonts w:cstheme="minorHAnsi"/>
                <w:szCs w:val="18"/>
                <w:rPrChange w:id="189" w:author="Minsu Jeon" w:date="2022-09-18T22:20:00Z">
                  <w:rPr>
                    <w:rFonts w:ascii="Calibri" w:hAnsi="Calibri" w:cs="Arial"/>
                    <w:szCs w:val="18"/>
                  </w:rPr>
                </w:rPrChange>
              </w:rPr>
              <w:t>Update Guideline 1041 on Sector Lights to define ‘Angle of Uncertainty’</w:t>
            </w:r>
          </w:p>
        </w:tc>
        <w:tc>
          <w:tcPr>
            <w:tcW w:w="3685" w:type="dxa"/>
            <w:tcPrChange w:id="190" w:author="Minsu Jeon" w:date="2022-09-18T22:21:00Z">
              <w:tcPr>
                <w:tcW w:w="3228" w:type="dxa"/>
                <w:gridSpan w:val="2"/>
              </w:tcPr>
            </w:tcPrChange>
          </w:tcPr>
          <w:p w14:paraId="04B9B84F"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91" w:author="Minsu Jeon" w:date="2022-09-18T22:21:00Z">
              <w:tcPr>
                <w:tcW w:w="1879" w:type="dxa"/>
                <w:gridSpan w:val="3"/>
              </w:tcPr>
            </w:tcPrChange>
          </w:tcPr>
          <w:p w14:paraId="63E06C37" w14:textId="091F3C76"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92" w:author="Minsu Jeon" w:date="2022-09-18T22:20:00Z">
                  <w:rPr>
                    <w:rFonts w:ascii="Calibri" w:hAnsi="Calibri" w:cs="Arial"/>
                    <w:szCs w:val="18"/>
                  </w:rPr>
                </w:rPrChange>
              </w:rPr>
              <w:t>Revise Guideline</w:t>
            </w:r>
          </w:p>
        </w:tc>
        <w:tc>
          <w:tcPr>
            <w:tcW w:w="1276" w:type="dxa"/>
            <w:tcPrChange w:id="193" w:author="Minsu Jeon" w:date="2022-09-18T22:21:00Z">
              <w:tcPr>
                <w:tcW w:w="1334" w:type="dxa"/>
                <w:gridSpan w:val="2"/>
              </w:tcPr>
            </w:tcPrChange>
          </w:tcPr>
          <w:p w14:paraId="33A458B1" w14:textId="6FFEA79F"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94" w:author="Minsu Jeon" w:date="2022-09-18T22:21:00Z">
              <w:tcPr>
                <w:tcW w:w="1324" w:type="dxa"/>
                <w:gridSpan w:val="2"/>
              </w:tcPr>
            </w:tcPrChange>
          </w:tcPr>
          <w:p w14:paraId="42EB488E" w14:textId="1C049907"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95" w:author="Minsu Jeon" w:date="2022-09-18T22:21:00Z">
              <w:tcPr>
                <w:tcW w:w="1486" w:type="dxa"/>
                <w:gridSpan w:val="2"/>
              </w:tcPr>
            </w:tcPrChange>
          </w:tcPr>
          <w:p w14:paraId="574B49A6"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72D470A"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196" w:author="Minsu Jeon" w:date="2022-09-18T22:21:00Z">
              <w:tcPr>
                <w:tcW w:w="1097" w:type="dxa"/>
              </w:tcPr>
            </w:tcPrChange>
          </w:tcPr>
          <w:p w14:paraId="0612E307" w14:textId="77777777" w:rsidR="00413736" w:rsidRPr="00D40719" w:rsidRDefault="00413736" w:rsidP="00413736">
            <w:pPr>
              <w:rPr>
                <w:rFonts w:cstheme="minorHAnsi"/>
                <w:szCs w:val="18"/>
                <w:lang w:eastAsia="en-GB"/>
              </w:rPr>
            </w:pPr>
          </w:p>
        </w:tc>
        <w:tc>
          <w:tcPr>
            <w:tcW w:w="1450" w:type="dxa"/>
            <w:tcPrChange w:id="197" w:author="Minsu Jeon" w:date="2022-09-18T22:21:00Z">
              <w:tcPr>
                <w:tcW w:w="1450" w:type="dxa"/>
              </w:tcPr>
            </w:tcPrChange>
          </w:tcPr>
          <w:p w14:paraId="1D9C39DE" w14:textId="28DA67AE"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2.3 </w:t>
            </w:r>
            <w:r w:rsidRPr="00D40719">
              <w:rPr>
                <w:rFonts w:cstheme="minorHAnsi"/>
                <w:szCs w:val="18"/>
                <w:rPrChange w:id="198" w:author="Minsu Jeon" w:date="2022-09-18T22:20:00Z">
                  <w:rPr>
                    <w:rFonts w:ascii="Calibri" w:hAnsi="Calibri"/>
                    <w:szCs w:val="18"/>
                  </w:rPr>
                </w:rPrChange>
              </w:rPr>
              <w:t>Design, Implementation &amp; Maintenance</w:t>
            </w:r>
          </w:p>
        </w:tc>
        <w:tc>
          <w:tcPr>
            <w:tcW w:w="2977" w:type="dxa"/>
            <w:vAlign w:val="center"/>
            <w:tcPrChange w:id="199" w:author="Minsu Jeon" w:date="2022-09-18T22:21:00Z">
              <w:tcPr>
                <w:tcW w:w="2977" w:type="dxa"/>
                <w:gridSpan w:val="2"/>
                <w:vAlign w:val="center"/>
              </w:tcPr>
            </w:tcPrChange>
          </w:tcPr>
          <w:p w14:paraId="0D64C794" w14:textId="3EC250C0"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00" w:author="Minsu Jeon" w:date="2022-09-18T22:20:00Z">
                  <w:rPr>
                    <w:rFonts w:ascii="Calibri" w:hAnsi="Calibri" w:cs="Arial"/>
                    <w:szCs w:val="18"/>
                  </w:rPr>
                </w:rPrChange>
              </w:rPr>
            </w:pPr>
            <w:r w:rsidRPr="00D40719">
              <w:rPr>
                <w:rFonts w:cstheme="minorHAnsi"/>
                <w:szCs w:val="18"/>
                <w:rPrChange w:id="201" w:author="Minsu Jeon" w:date="2022-09-18T22:20:00Z">
                  <w:rPr>
                    <w:rFonts w:ascii="Calibri" w:hAnsi="Calibri" w:cs="Arial"/>
                    <w:szCs w:val="18"/>
                  </w:rPr>
                </w:rPrChange>
              </w:rPr>
              <w:t>Update G1035 Dec 2004 Availability and reliability of AtoN – theory and examples 2.0 Provides a method of calculating availability and reliability calculation with a view to enabling members to provide a cost-effective AtoN service.</w:t>
            </w:r>
          </w:p>
        </w:tc>
        <w:tc>
          <w:tcPr>
            <w:tcW w:w="3685" w:type="dxa"/>
            <w:tcPrChange w:id="202" w:author="Minsu Jeon" w:date="2022-09-18T22:21:00Z">
              <w:tcPr>
                <w:tcW w:w="3013" w:type="dxa"/>
              </w:tcPr>
            </w:tcPrChange>
          </w:tcPr>
          <w:p w14:paraId="6E4928A4"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03" w:author="Minsu Jeon" w:date="2022-09-18T22:21:00Z">
              <w:tcPr>
                <w:tcW w:w="1879" w:type="dxa"/>
                <w:gridSpan w:val="3"/>
              </w:tcPr>
            </w:tcPrChange>
          </w:tcPr>
          <w:p w14:paraId="07A91E68" w14:textId="4D068CFF"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04" w:author="Minsu Jeon" w:date="2022-09-18T22:20:00Z">
                  <w:rPr>
                    <w:rFonts w:ascii="Calibri" w:hAnsi="Calibri" w:cs="Arial"/>
                    <w:szCs w:val="18"/>
                  </w:rPr>
                </w:rPrChange>
              </w:rPr>
            </w:pPr>
            <w:r w:rsidRPr="00D40719">
              <w:rPr>
                <w:rFonts w:cstheme="minorHAnsi"/>
                <w:szCs w:val="18"/>
                <w:rPrChange w:id="205" w:author="Minsu Jeon" w:date="2022-09-18T22:20:00Z">
                  <w:rPr>
                    <w:rFonts w:ascii="Calibri" w:hAnsi="Calibri" w:cs="Arial"/>
                    <w:szCs w:val="18"/>
                  </w:rPr>
                </w:rPrChange>
              </w:rPr>
              <w:t>Revise Guideline</w:t>
            </w:r>
          </w:p>
        </w:tc>
        <w:tc>
          <w:tcPr>
            <w:tcW w:w="1276" w:type="dxa"/>
            <w:tcPrChange w:id="206" w:author="Minsu Jeon" w:date="2022-09-18T22:21:00Z">
              <w:tcPr>
                <w:tcW w:w="1334" w:type="dxa"/>
                <w:gridSpan w:val="2"/>
              </w:tcPr>
            </w:tcPrChange>
          </w:tcPr>
          <w:p w14:paraId="7E0034F3" w14:textId="0474E0E0"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07" w:author="Minsu Jeon" w:date="2022-09-18T22:21:00Z">
              <w:tcPr>
                <w:tcW w:w="1324" w:type="dxa"/>
                <w:gridSpan w:val="2"/>
              </w:tcPr>
            </w:tcPrChange>
          </w:tcPr>
          <w:p w14:paraId="68FC3ED1" w14:textId="02C725EA"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08" w:author="Minsu Jeon" w:date="2022-09-18T22:21:00Z">
              <w:tcPr>
                <w:tcW w:w="1486" w:type="dxa"/>
                <w:gridSpan w:val="2"/>
              </w:tcPr>
            </w:tcPrChange>
          </w:tcPr>
          <w:p w14:paraId="3002D189"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A274FB6"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209" w:author="Minsu Jeon" w:date="2022-09-18T22:21:00Z">
              <w:tcPr>
                <w:tcW w:w="1097" w:type="dxa"/>
              </w:tcPr>
            </w:tcPrChange>
          </w:tcPr>
          <w:p w14:paraId="31F9CAE3"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210" w:author="Minsu Jeon" w:date="2022-09-18T22:21:00Z">
              <w:tcPr>
                <w:tcW w:w="1450" w:type="dxa"/>
              </w:tcPr>
            </w:tcPrChange>
          </w:tcPr>
          <w:p w14:paraId="56E93211"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11" w:author="Minsu Jeon" w:date="2022-09-18T22:21:00Z">
              <w:tcPr>
                <w:tcW w:w="2762" w:type="dxa"/>
                <w:vAlign w:val="center"/>
              </w:tcPr>
            </w:tcPrChange>
          </w:tcPr>
          <w:p w14:paraId="4B329A94" w14:textId="3FA0BA61"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12" w:author="Minsu Jeon" w:date="2022-09-18T22:20:00Z">
                  <w:rPr>
                    <w:rFonts w:ascii="Calibri" w:hAnsi="Calibri" w:cs="Arial"/>
                    <w:szCs w:val="18"/>
                  </w:rPr>
                </w:rPrChange>
              </w:rPr>
            </w:pPr>
            <w:r w:rsidRPr="00D40719">
              <w:rPr>
                <w:rFonts w:cstheme="minorHAnsi"/>
                <w:szCs w:val="18"/>
                <w:rPrChange w:id="213" w:author="Minsu Jeon" w:date="2022-09-18T22:20:00Z">
                  <w:rPr>
                    <w:rFonts w:ascii="Calibri" w:hAnsi="Calibri" w:cs="Arial"/>
                    <w:szCs w:val="18"/>
                  </w:rPr>
                </w:rPrChange>
              </w:rPr>
              <w:t>Update G1037 Dec 2009 Data collection for AtoN performance calculation 2.0 Provides details of methods that can be used to collect information on the availability and reliability of AtoN equipment.</w:t>
            </w:r>
          </w:p>
        </w:tc>
        <w:tc>
          <w:tcPr>
            <w:tcW w:w="3685" w:type="dxa"/>
            <w:tcPrChange w:id="214" w:author="Minsu Jeon" w:date="2022-09-18T22:21:00Z">
              <w:tcPr>
                <w:tcW w:w="3228" w:type="dxa"/>
                <w:gridSpan w:val="2"/>
              </w:tcPr>
            </w:tcPrChange>
          </w:tcPr>
          <w:p w14:paraId="6F6108E3"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15" w:author="Minsu Jeon" w:date="2022-09-18T22:21:00Z">
              <w:tcPr>
                <w:tcW w:w="1879" w:type="dxa"/>
                <w:gridSpan w:val="3"/>
              </w:tcPr>
            </w:tcPrChange>
          </w:tcPr>
          <w:p w14:paraId="789EE698" w14:textId="0F5BE1FD"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16" w:author="Minsu Jeon" w:date="2022-09-18T22:20:00Z">
                  <w:rPr>
                    <w:rFonts w:ascii="Calibri" w:hAnsi="Calibri" w:cs="Arial"/>
                    <w:szCs w:val="18"/>
                  </w:rPr>
                </w:rPrChange>
              </w:rPr>
            </w:pPr>
            <w:r w:rsidRPr="00D40719">
              <w:rPr>
                <w:rFonts w:cstheme="minorHAnsi"/>
                <w:szCs w:val="18"/>
                <w:rPrChange w:id="217" w:author="Minsu Jeon" w:date="2022-09-18T22:20:00Z">
                  <w:rPr>
                    <w:rFonts w:ascii="Calibri" w:hAnsi="Calibri" w:cs="Arial"/>
                    <w:szCs w:val="18"/>
                  </w:rPr>
                </w:rPrChange>
              </w:rPr>
              <w:t>Revise Guideline</w:t>
            </w:r>
          </w:p>
        </w:tc>
        <w:tc>
          <w:tcPr>
            <w:tcW w:w="1276" w:type="dxa"/>
            <w:tcPrChange w:id="218" w:author="Minsu Jeon" w:date="2022-09-18T22:21:00Z">
              <w:tcPr>
                <w:tcW w:w="1334" w:type="dxa"/>
                <w:gridSpan w:val="2"/>
              </w:tcPr>
            </w:tcPrChange>
          </w:tcPr>
          <w:p w14:paraId="0301586C" w14:textId="1D365D74"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19" w:author="Minsu Jeon" w:date="2022-09-18T22:21:00Z">
              <w:tcPr>
                <w:tcW w:w="1324" w:type="dxa"/>
                <w:gridSpan w:val="2"/>
              </w:tcPr>
            </w:tcPrChange>
          </w:tcPr>
          <w:p w14:paraId="65A9DCCE" w14:textId="6947F9BB"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20" w:author="Minsu Jeon" w:date="2022-09-18T22:21:00Z">
              <w:tcPr>
                <w:tcW w:w="1486" w:type="dxa"/>
                <w:gridSpan w:val="2"/>
              </w:tcPr>
            </w:tcPrChange>
          </w:tcPr>
          <w:p w14:paraId="4088C62C"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BE69669"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221" w:author="Minsu Jeon" w:date="2022-09-18T22:21:00Z">
              <w:tcPr>
                <w:tcW w:w="1097" w:type="dxa"/>
              </w:tcPr>
            </w:tcPrChange>
          </w:tcPr>
          <w:p w14:paraId="0D5FEF82" w14:textId="77777777" w:rsidR="00413736" w:rsidRPr="00D40719" w:rsidRDefault="00413736" w:rsidP="00413736">
            <w:pPr>
              <w:rPr>
                <w:rFonts w:cstheme="minorHAnsi"/>
                <w:szCs w:val="18"/>
                <w:lang w:eastAsia="en-GB"/>
              </w:rPr>
            </w:pPr>
          </w:p>
        </w:tc>
        <w:tc>
          <w:tcPr>
            <w:tcW w:w="1450" w:type="dxa"/>
            <w:tcPrChange w:id="222" w:author="Minsu Jeon" w:date="2022-09-18T22:21:00Z">
              <w:tcPr>
                <w:tcW w:w="1450" w:type="dxa"/>
              </w:tcPr>
            </w:tcPrChange>
          </w:tcPr>
          <w:p w14:paraId="347418DB"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223" w:author="Minsu Jeon" w:date="2022-09-18T22:21:00Z">
              <w:tcPr>
                <w:tcW w:w="2977" w:type="dxa"/>
                <w:gridSpan w:val="2"/>
                <w:vAlign w:val="center"/>
              </w:tcPr>
            </w:tcPrChange>
          </w:tcPr>
          <w:p w14:paraId="64EA6019" w14:textId="141AF2E8"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24" w:author="Minsu Jeon" w:date="2022-09-18T22:20:00Z">
                  <w:rPr>
                    <w:rFonts w:ascii="Calibri" w:hAnsi="Calibri" w:cs="Arial"/>
                    <w:szCs w:val="18"/>
                  </w:rPr>
                </w:rPrChange>
              </w:rPr>
            </w:pPr>
            <w:r w:rsidRPr="00D40719">
              <w:rPr>
                <w:rFonts w:cstheme="minorHAnsi"/>
                <w:szCs w:val="18"/>
                <w:rPrChange w:id="225" w:author="Minsu Jeon" w:date="2022-09-18T22:20:00Z">
                  <w:rPr>
                    <w:rFonts w:ascii="Calibri" w:hAnsi="Calibri" w:cs="Arial"/>
                    <w:szCs w:val="18"/>
                  </w:rPr>
                </w:rPrChange>
              </w:rPr>
              <w:t>Update G1077 Dec 2009 Maintenance of AtoN 1.0 Information to help develop a maintenance strategy. Several annexes are attached to provide detailed information on the activities involved in the [maintenance.</w:t>
            </w:r>
          </w:p>
        </w:tc>
        <w:tc>
          <w:tcPr>
            <w:tcW w:w="3685" w:type="dxa"/>
            <w:tcPrChange w:id="226" w:author="Minsu Jeon" w:date="2022-09-18T22:21:00Z">
              <w:tcPr>
                <w:tcW w:w="3013" w:type="dxa"/>
              </w:tcPr>
            </w:tcPrChange>
          </w:tcPr>
          <w:p w14:paraId="0E75976C"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27" w:author="Minsu Jeon" w:date="2022-09-18T22:21:00Z">
              <w:tcPr>
                <w:tcW w:w="1879" w:type="dxa"/>
                <w:gridSpan w:val="3"/>
              </w:tcPr>
            </w:tcPrChange>
          </w:tcPr>
          <w:p w14:paraId="503EB2C5" w14:textId="52F96819"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28" w:author="Minsu Jeon" w:date="2022-09-18T22:20:00Z">
                  <w:rPr>
                    <w:rFonts w:ascii="Calibri" w:hAnsi="Calibri" w:cs="Arial"/>
                    <w:szCs w:val="18"/>
                  </w:rPr>
                </w:rPrChange>
              </w:rPr>
            </w:pPr>
            <w:r w:rsidRPr="00D40719">
              <w:rPr>
                <w:rFonts w:cstheme="minorHAnsi"/>
                <w:szCs w:val="18"/>
                <w:rPrChange w:id="229" w:author="Minsu Jeon" w:date="2022-09-18T22:20:00Z">
                  <w:rPr>
                    <w:rFonts w:ascii="Calibri" w:hAnsi="Calibri" w:cs="Arial"/>
                    <w:szCs w:val="18"/>
                  </w:rPr>
                </w:rPrChange>
              </w:rPr>
              <w:t>Revise Guideline</w:t>
            </w:r>
          </w:p>
        </w:tc>
        <w:tc>
          <w:tcPr>
            <w:tcW w:w="1276" w:type="dxa"/>
            <w:tcPrChange w:id="230" w:author="Minsu Jeon" w:date="2022-09-18T22:21:00Z">
              <w:tcPr>
                <w:tcW w:w="1334" w:type="dxa"/>
                <w:gridSpan w:val="2"/>
              </w:tcPr>
            </w:tcPrChange>
          </w:tcPr>
          <w:p w14:paraId="105D13AD" w14:textId="021A2296"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31" w:author="Minsu Jeon" w:date="2022-09-18T22:21:00Z">
              <w:tcPr>
                <w:tcW w:w="1324" w:type="dxa"/>
                <w:gridSpan w:val="2"/>
              </w:tcPr>
            </w:tcPrChange>
          </w:tcPr>
          <w:p w14:paraId="5DC87ABC" w14:textId="1A785EAD"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32" w:author="Minsu Jeon" w:date="2022-09-18T22:21:00Z">
              <w:tcPr>
                <w:tcW w:w="1486" w:type="dxa"/>
                <w:gridSpan w:val="2"/>
              </w:tcPr>
            </w:tcPrChange>
          </w:tcPr>
          <w:p w14:paraId="6F19628C"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BEF57E0"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233" w:author="Minsu Jeon" w:date="2022-09-18T22:21:00Z">
              <w:tcPr>
                <w:tcW w:w="1097" w:type="dxa"/>
              </w:tcPr>
            </w:tcPrChange>
          </w:tcPr>
          <w:p w14:paraId="10A757A1"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234" w:author="Minsu Jeon" w:date="2022-09-18T22:21:00Z">
              <w:tcPr>
                <w:tcW w:w="1450" w:type="dxa"/>
              </w:tcPr>
            </w:tcPrChange>
          </w:tcPr>
          <w:p w14:paraId="7ED98092"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35" w:author="Minsu Jeon" w:date="2022-09-18T22:21:00Z">
              <w:tcPr>
                <w:tcW w:w="2762" w:type="dxa"/>
                <w:vAlign w:val="center"/>
              </w:tcPr>
            </w:tcPrChange>
          </w:tcPr>
          <w:p w14:paraId="79264D02" w14:textId="68E575B0"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36" w:author="Minsu Jeon" w:date="2022-09-18T22:20:00Z">
                  <w:rPr>
                    <w:rFonts w:ascii="Calibri" w:hAnsi="Calibri" w:cs="Arial"/>
                    <w:szCs w:val="18"/>
                  </w:rPr>
                </w:rPrChange>
              </w:rPr>
            </w:pPr>
            <w:r w:rsidRPr="00D40719">
              <w:rPr>
                <w:rFonts w:cstheme="minorHAnsi"/>
                <w:szCs w:val="18"/>
                <w:rPrChange w:id="237" w:author="Minsu Jeon" w:date="2022-09-18T22:20:00Z">
                  <w:rPr>
                    <w:rFonts w:ascii="Calibri" w:hAnsi="Calibri" w:cs="Arial"/>
                    <w:szCs w:val="18"/>
                  </w:rPr>
                </w:rPrChange>
              </w:rPr>
              <w:t>Develop Guideline on complimentary use of AtoN. Eg. Tsunami monitoring, Met Hydro monitoring, Private communications platforms etc.</w:t>
            </w:r>
          </w:p>
        </w:tc>
        <w:tc>
          <w:tcPr>
            <w:tcW w:w="3685" w:type="dxa"/>
            <w:tcPrChange w:id="238" w:author="Minsu Jeon" w:date="2022-09-18T22:21:00Z">
              <w:tcPr>
                <w:tcW w:w="3228" w:type="dxa"/>
                <w:gridSpan w:val="2"/>
              </w:tcPr>
            </w:tcPrChange>
          </w:tcPr>
          <w:p w14:paraId="4D653C30"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39" w:author="Minsu Jeon" w:date="2022-09-18T22:21:00Z">
              <w:tcPr>
                <w:tcW w:w="1879" w:type="dxa"/>
                <w:gridSpan w:val="3"/>
              </w:tcPr>
            </w:tcPrChange>
          </w:tcPr>
          <w:p w14:paraId="3FC2DE05" w14:textId="451B61F8"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40" w:author="Minsu Jeon" w:date="2022-09-18T22:20:00Z">
                  <w:rPr>
                    <w:rFonts w:ascii="Calibri" w:hAnsi="Calibri" w:cs="Arial"/>
                    <w:szCs w:val="18"/>
                  </w:rPr>
                </w:rPrChange>
              </w:rPr>
            </w:pPr>
            <w:r w:rsidRPr="00D40719">
              <w:rPr>
                <w:rFonts w:cstheme="minorHAnsi"/>
                <w:szCs w:val="18"/>
                <w:rPrChange w:id="241" w:author="Minsu Jeon" w:date="2022-09-18T22:20:00Z">
                  <w:rPr>
                    <w:rFonts w:ascii="Calibri" w:hAnsi="Calibri" w:cs="Arial"/>
                    <w:szCs w:val="18"/>
                  </w:rPr>
                </w:rPrChange>
              </w:rPr>
              <w:t>New guideline on Complimentary use of AtoN</w:t>
            </w:r>
          </w:p>
        </w:tc>
        <w:tc>
          <w:tcPr>
            <w:tcW w:w="1276" w:type="dxa"/>
            <w:tcPrChange w:id="242" w:author="Minsu Jeon" w:date="2022-09-18T22:21:00Z">
              <w:tcPr>
                <w:tcW w:w="1334" w:type="dxa"/>
                <w:gridSpan w:val="2"/>
              </w:tcPr>
            </w:tcPrChange>
          </w:tcPr>
          <w:p w14:paraId="31CC44D4" w14:textId="0407EFB9"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43" w:author="Minsu Jeon" w:date="2022-09-18T22:21:00Z">
              <w:tcPr>
                <w:tcW w:w="1324" w:type="dxa"/>
                <w:gridSpan w:val="2"/>
              </w:tcPr>
            </w:tcPrChange>
          </w:tcPr>
          <w:p w14:paraId="047938C9" w14:textId="07060B91"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44" w:author="Minsu Jeon" w:date="2022-09-18T22:21:00Z">
              <w:tcPr>
                <w:tcW w:w="1486" w:type="dxa"/>
                <w:gridSpan w:val="2"/>
              </w:tcPr>
            </w:tcPrChange>
          </w:tcPr>
          <w:p w14:paraId="39841A3D"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7BDDFF6"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245" w:author="Minsu Jeon" w:date="2022-09-18T22:21:00Z">
              <w:tcPr>
                <w:tcW w:w="1097" w:type="dxa"/>
              </w:tcPr>
            </w:tcPrChange>
          </w:tcPr>
          <w:p w14:paraId="366A3133" w14:textId="77777777" w:rsidR="00413736" w:rsidRPr="00D40719" w:rsidRDefault="00413736" w:rsidP="00413736">
            <w:pPr>
              <w:rPr>
                <w:rFonts w:cstheme="minorHAnsi"/>
                <w:szCs w:val="18"/>
                <w:lang w:eastAsia="en-GB"/>
              </w:rPr>
            </w:pPr>
          </w:p>
        </w:tc>
        <w:tc>
          <w:tcPr>
            <w:tcW w:w="1450" w:type="dxa"/>
            <w:tcPrChange w:id="246" w:author="Minsu Jeon" w:date="2022-09-18T22:21:00Z">
              <w:tcPr>
                <w:tcW w:w="1450" w:type="dxa"/>
              </w:tcPr>
            </w:tcPrChange>
          </w:tcPr>
          <w:p w14:paraId="22EE3903"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247" w:author="Minsu Jeon" w:date="2022-09-18T22:21:00Z">
              <w:tcPr>
                <w:tcW w:w="2977" w:type="dxa"/>
                <w:gridSpan w:val="2"/>
                <w:vAlign w:val="center"/>
              </w:tcPr>
            </w:tcPrChange>
          </w:tcPr>
          <w:p w14:paraId="280DE682" w14:textId="45E0BEBF"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48" w:author="Minsu Jeon" w:date="2022-09-18T22:20:00Z">
                  <w:rPr>
                    <w:rFonts w:ascii="Calibri" w:hAnsi="Calibri" w:cs="Arial"/>
                    <w:szCs w:val="18"/>
                  </w:rPr>
                </w:rPrChange>
              </w:rPr>
            </w:pPr>
            <w:r w:rsidRPr="00D40719">
              <w:rPr>
                <w:rFonts w:cstheme="minorHAnsi"/>
                <w:szCs w:val="18"/>
                <w:rPrChange w:id="249" w:author="Minsu Jeon" w:date="2022-09-18T22:20:00Z">
                  <w:rPr>
                    <w:rFonts w:ascii="Calibri" w:hAnsi="Calibri" w:cs="Arial"/>
                    <w:szCs w:val="18"/>
                  </w:rPr>
                </w:rPrChange>
              </w:rPr>
              <w:t>Develop Guideline on meteorological and oceanographical data disemination</w:t>
            </w:r>
          </w:p>
        </w:tc>
        <w:tc>
          <w:tcPr>
            <w:tcW w:w="3685" w:type="dxa"/>
            <w:tcPrChange w:id="250" w:author="Minsu Jeon" w:date="2022-09-18T22:21:00Z">
              <w:tcPr>
                <w:tcW w:w="3013" w:type="dxa"/>
              </w:tcPr>
            </w:tcPrChange>
          </w:tcPr>
          <w:p w14:paraId="3850C878"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51" w:author="Minsu Jeon" w:date="2022-09-18T22:21:00Z">
              <w:tcPr>
                <w:tcW w:w="1879" w:type="dxa"/>
                <w:gridSpan w:val="3"/>
              </w:tcPr>
            </w:tcPrChange>
          </w:tcPr>
          <w:p w14:paraId="0E2762C3" w14:textId="468A4D98"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52" w:author="Minsu Jeon" w:date="2022-09-18T22:20:00Z">
                  <w:rPr>
                    <w:rFonts w:ascii="Calibri" w:hAnsi="Calibri" w:cs="Arial"/>
                    <w:szCs w:val="18"/>
                  </w:rPr>
                </w:rPrChange>
              </w:rPr>
            </w:pPr>
            <w:r w:rsidRPr="00D40719">
              <w:rPr>
                <w:rFonts w:cstheme="minorHAnsi"/>
                <w:szCs w:val="18"/>
                <w:rPrChange w:id="253" w:author="Minsu Jeon" w:date="2022-09-18T22:20:00Z">
                  <w:rPr>
                    <w:rFonts w:ascii="Calibri" w:hAnsi="Calibri" w:cs="Arial"/>
                    <w:szCs w:val="18"/>
                  </w:rPr>
                </w:rPrChange>
              </w:rPr>
              <w:t>New Guideline</w:t>
            </w:r>
          </w:p>
        </w:tc>
        <w:tc>
          <w:tcPr>
            <w:tcW w:w="1276" w:type="dxa"/>
            <w:tcPrChange w:id="254" w:author="Minsu Jeon" w:date="2022-09-18T22:21:00Z">
              <w:tcPr>
                <w:tcW w:w="1334" w:type="dxa"/>
                <w:gridSpan w:val="2"/>
              </w:tcPr>
            </w:tcPrChange>
          </w:tcPr>
          <w:p w14:paraId="18048B0A" w14:textId="1508DD8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55" w:author="Minsu Jeon" w:date="2022-09-18T22:21:00Z">
              <w:tcPr>
                <w:tcW w:w="1324" w:type="dxa"/>
                <w:gridSpan w:val="2"/>
              </w:tcPr>
            </w:tcPrChange>
          </w:tcPr>
          <w:p w14:paraId="0156BAF4" w14:textId="0D2A509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56" w:author="Minsu Jeon" w:date="2022-09-18T22:21:00Z">
              <w:tcPr>
                <w:tcW w:w="1486" w:type="dxa"/>
                <w:gridSpan w:val="2"/>
              </w:tcPr>
            </w:tcPrChange>
          </w:tcPr>
          <w:p w14:paraId="774EDE95"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01E743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257" w:author="Minsu Jeon" w:date="2022-09-18T22:21:00Z">
              <w:tcPr>
                <w:tcW w:w="1097" w:type="dxa"/>
              </w:tcPr>
            </w:tcPrChange>
          </w:tcPr>
          <w:p w14:paraId="4C7B9D16"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258" w:author="Minsu Jeon" w:date="2022-09-18T22:21:00Z">
              <w:tcPr>
                <w:tcW w:w="1450" w:type="dxa"/>
              </w:tcPr>
            </w:tcPrChange>
          </w:tcPr>
          <w:p w14:paraId="3D4642FD"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59" w:author="Minsu Jeon" w:date="2022-09-18T22:21:00Z">
              <w:tcPr>
                <w:tcW w:w="2762" w:type="dxa"/>
                <w:vAlign w:val="center"/>
              </w:tcPr>
            </w:tcPrChange>
          </w:tcPr>
          <w:p w14:paraId="4B84B043" w14:textId="5A028F1C"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60" w:author="Minsu Jeon" w:date="2022-09-18T22:20:00Z">
                  <w:rPr>
                    <w:rFonts w:ascii="Calibri" w:hAnsi="Calibri" w:cs="Arial"/>
                    <w:szCs w:val="18"/>
                  </w:rPr>
                </w:rPrChange>
              </w:rPr>
            </w:pPr>
            <w:r w:rsidRPr="00D40719">
              <w:rPr>
                <w:rFonts w:cstheme="minorHAnsi"/>
                <w:szCs w:val="18"/>
                <w:rPrChange w:id="261" w:author="Minsu Jeon" w:date="2022-09-18T22:20:00Z">
                  <w:rPr>
                    <w:rFonts w:ascii="Calibri" w:hAnsi="Calibri" w:cs="Arial"/>
                    <w:szCs w:val="18"/>
                  </w:rPr>
                </w:rPrChange>
              </w:rPr>
              <w:t>Navguide review</w:t>
            </w:r>
          </w:p>
        </w:tc>
        <w:tc>
          <w:tcPr>
            <w:tcW w:w="3685" w:type="dxa"/>
            <w:tcPrChange w:id="262" w:author="Minsu Jeon" w:date="2022-09-18T22:21:00Z">
              <w:tcPr>
                <w:tcW w:w="3228" w:type="dxa"/>
                <w:gridSpan w:val="2"/>
              </w:tcPr>
            </w:tcPrChange>
          </w:tcPr>
          <w:p w14:paraId="3C6AD7B3"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63" w:author="Minsu Jeon" w:date="2022-09-18T22:21:00Z">
              <w:tcPr>
                <w:tcW w:w="1879" w:type="dxa"/>
                <w:gridSpan w:val="3"/>
              </w:tcPr>
            </w:tcPrChange>
          </w:tcPr>
          <w:p w14:paraId="69E1D44D" w14:textId="42CFACA4"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64" w:author="Minsu Jeon" w:date="2022-09-18T22:20:00Z">
                  <w:rPr>
                    <w:rFonts w:ascii="Calibri" w:hAnsi="Calibri" w:cs="Arial"/>
                    <w:szCs w:val="18"/>
                  </w:rPr>
                </w:rPrChange>
              </w:rPr>
            </w:pPr>
            <w:r w:rsidRPr="00D40719">
              <w:rPr>
                <w:rFonts w:cstheme="minorHAnsi"/>
                <w:szCs w:val="18"/>
                <w:rPrChange w:id="265" w:author="Minsu Jeon" w:date="2022-09-18T22:20:00Z">
                  <w:rPr>
                    <w:rFonts w:ascii="Calibri" w:hAnsi="Calibri" w:cs="Arial"/>
                    <w:szCs w:val="18"/>
                  </w:rPr>
                </w:rPrChange>
              </w:rPr>
              <w:t>Review of the Navguide for the 2027 publication</w:t>
            </w:r>
          </w:p>
        </w:tc>
        <w:tc>
          <w:tcPr>
            <w:tcW w:w="1276" w:type="dxa"/>
            <w:tcPrChange w:id="266" w:author="Minsu Jeon" w:date="2022-09-18T22:21:00Z">
              <w:tcPr>
                <w:tcW w:w="1334" w:type="dxa"/>
                <w:gridSpan w:val="2"/>
              </w:tcPr>
            </w:tcPrChange>
          </w:tcPr>
          <w:p w14:paraId="179A8BDB" w14:textId="1F1F3156"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67" w:author="Minsu Jeon" w:date="2022-09-18T22:21:00Z">
              <w:tcPr>
                <w:tcW w:w="1324" w:type="dxa"/>
                <w:gridSpan w:val="2"/>
              </w:tcPr>
            </w:tcPrChange>
          </w:tcPr>
          <w:p w14:paraId="1EF40A08" w14:textId="54CCDC52"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68" w:author="Minsu Jeon" w:date="2022-09-18T22:21:00Z">
              <w:tcPr>
                <w:tcW w:w="1486" w:type="dxa"/>
                <w:gridSpan w:val="2"/>
              </w:tcPr>
            </w:tcPrChange>
          </w:tcPr>
          <w:p w14:paraId="13319499"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30609F8"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269" w:author="Minsu Jeon" w:date="2022-09-18T22:21:00Z">
              <w:tcPr>
                <w:tcW w:w="1097" w:type="dxa"/>
              </w:tcPr>
            </w:tcPrChange>
          </w:tcPr>
          <w:p w14:paraId="19CD411F" w14:textId="77777777" w:rsidR="00413736" w:rsidRPr="00D40719" w:rsidRDefault="00413736" w:rsidP="00413736">
            <w:pPr>
              <w:rPr>
                <w:rFonts w:cstheme="minorHAnsi"/>
                <w:szCs w:val="18"/>
                <w:lang w:eastAsia="en-GB"/>
              </w:rPr>
            </w:pPr>
          </w:p>
        </w:tc>
        <w:tc>
          <w:tcPr>
            <w:tcW w:w="1450" w:type="dxa"/>
            <w:tcPrChange w:id="270" w:author="Minsu Jeon" w:date="2022-09-18T22:21:00Z">
              <w:tcPr>
                <w:tcW w:w="1450" w:type="dxa"/>
              </w:tcPr>
            </w:tcPrChange>
          </w:tcPr>
          <w:p w14:paraId="7247FC67"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271" w:author="Minsu Jeon" w:date="2022-09-18T22:21:00Z">
              <w:tcPr>
                <w:tcW w:w="2977" w:type="dxa"/>
                <w:gridSpan w:val="2"/>
                <w:vAlign w:val="center"/>
              </w:tcPr>
            </w:tcPrChange>
          </w:tcPr>
          <w:p w14:paraId="4EAAF9D2" w14:textId="2F390A5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72" w:author="Minsu Jeon" w:date="2022-09-18T22:20:00Z">
                  <w:rPr>
                    <w:rFonts w:ascii="Calibri" w:hAnsi="Calibri" w:cs="Arial"/>
                    <w:szCs w:val="18"/>
                  </w:rPr>
                </w:rPrChange>
              </w:rPr>
            </w:pPr>
            <w:r w:rsidRPr="00D40719">
              <w:rPr>
                <w:rFonts w:cstheme="minorHAnsi"/>
                <w:szCs w:val="18"/>
                <w:rPrChange w:id="273" w:author="Minsu Jeon" w:date="2022-09-18T22:20:00Z">
                  <w:rPr>
                    <w:rFonts w:ascii="Calibri" w:hAnsi="Calibri" w:cs="Arial"/>
                    <w:szCs w:val="18"/>
                  </w:rPr>
                </w:rPrChange>
              </w:rPr>
              <w:t>Update and Amalgamate the Guidelines 1108, 1136 and new guideline “AtoN equipment and structures exposed to extreme environmental conditions into one guideline”</w:t>
            </w:r>
          </w:p>
        </w:tc>
        <w:tc>
          <w:tcPr>
            <w:tcW w:w="3685" w:type="dxa"/>
            <w:tcPrChange w:id="274" w:author="Minsu Jeon" w:date="2022-09-18T22:21:00Z">
              <w:tcPr>
                <w:tcW w:w="3013" w:type="dxa"/>
              </w:tcPr>
            </w:tcPrChange>
          </w:tcPr>
          <w:p w14:paraId="103ED79E"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75" w:author="Minsu Jeon" w:date="2022-09-18T22:21:00Z">
              <w:tcPr>
                <w:tcW w:w="1879" w:type="dxa"/>
                <w:gridSpan w:val="3"/>
              </w:tcPr>
            </w:tcPrChange>
          </w:tcPr>
          <w:p w14:paraId="55E27235" w14:textId="341EE30D"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76" w:author="Minsu Jeon" w:date="2022-09-18T22:20:00Z">
                  <w:rPr>
                    <w:rFonts w:ascii="Calibri" w:hAnsi="Calibri" w:cs="Arial"/>
                    <w:szCs w:val="18"/>
                  </w:rPr>
                </w:rPrChange>
              </w:rPr>
            </w:pPr>
            <w:r w:rsidRPr="00D40719">
              <w:rPr>
                <w:rFonts w:cstheme="minorHAnsi"/>
                <w:szCs w:val="18"/>
                <w:rPrChange w:id="277" w:author="Minsu Jeon" w:date="2022-09-18T22:20:00Z">
                  <w:rPr>
                    <w:rFonts w:ascii="Calibri" w:hAnsi="Calibri" w:cs="Arial"/>
                    <w:szCs w:val="18"/>
                  </w:rPr>
                </w:rPrChange>
              </w:rPr>
              <w:t>New single Guideline on AtoN in extreme environmental conditions</w:t>
            </w:r>
          </w:p>
        </w:tc>
        <w:tc>
          <w:tcPr>
            <w:tcW w:w="1276" w:type="dxa"/>
            <w:tcPrChange w:id="278" w:author="Minsu Jeon" w:date="2022-09-18T22:21:00Z">
              <w:tcPr>
                <w:tcW w:w="1334" w:type="dxa"/>
                <w:gridSpan w:val="2"/>
              </w:tcPr>
            </w:tcPrChange>
          </w:tcPr>
          <w:p w14:paraId="6B4442BA" w14:textId="71F3805A"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79" w:author="Minsu Jeon" w:date="2022-09-18T22:21:00Z">
              <w:tcPr>
                <w:tcW w:w="1324" w:type="dxa"/>
                <w:gridSpan w:val="2"/>
              </w:tcPr>
            </w:tcPrChange>
          </w:tcPr>
          <w:p w14:paraId="34C0D3DB" w14:textId="36B82BD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80" w:author="Minsu Jeon" w:date="2022-09-18T22:21:00Z">
              <w:tcPr>
                <w:tcW w:w="1486" w:type="dxa"/>
                <w:gridSpan w:val="2"/>
              </w:tcPr>
            </w:tcPrChange>
          </w:tcPr>
          <w:p w14:paraId="648C3CD1"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21FF73A"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281" w:author="Minsu Jeon" w:date="2022-09-18T22:21:00Z">
              <w:tcPr>
                <w:tcW w:w="1097" w:type="dxa"/>
              </w:tcPr>
            </w:tcPrChange>
          </w:tcPr>
          <w:p w14:paraId="3DCF7745"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282" w:author="Minsu Jeon" w:date="2022-09-18T22:21:00Z">
              <w:tcPr>
                <w:tcW w:w="1450" w:type="dxa"/>
              </w:tcPr>
            </w:tcPrChange>
          </w:tcPr>
          <w:p w14:paraId="5B1F66A9"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83" w:author="Minsu Jeon" w:date="2022-09-18T22:21:00Z">
              <w:tcPr>
                <w:tcW w:w="2762" w:type="dxa"/>
                <w:vAlign w:val="center"/>
              </w:tcPr>
            </w:tcPrChange>
          </w:tcPr>
          <w:p w14:paraId="5EB23E01" w14:textId="3A4DF43C"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84" w:author="Minsu Jeon" w:date="2022-09-18T22:20:00Z">
                  <w:rPr>
                    <w:rFonts w:ascii="Calibri" w:hAnsi="Calibri" w:cs="Arial"/>
                    <w:szCs w:val="18"/>
                  </w:rPr>
                </w:rPrChange>
              </w:rPr>
            </w:pPr>
            <w:r w:rsidRPr="00D40719">
              <w:rPr>
                <w:rFonts w:cstheme="minorHAnsi"/>
                <w:szCs w:val="18"/>
                <w:rPrChange w:id="285" w:author="Minsu Jeon" w:date="2022-09-18T22:20:00Z">
                  <w:rPr>
                    <w:rFonts w:ascii="Calibri" w:hAnsi="Calibri" w:cs="Arial"/>
                    <w:szCs w:val="18"/>
                  </w:rPr>
                </w:rPrChange>
              </w:rPr>
              <w:t>Update G1007 ENG Dec 2005 Lighthouse maintenance structural composition, constructions, accommodation facilities and physical and environmental effects.</w:t>
            </w:r>
          </w:p>
        </w:tc>
        <w:tc>
          <w:tcPr>
            <w:tcW w:w="3685" w:type="dxa"/>
            <w:tcPrChange w:id="286" w:author="Minsu Jeon" w:date="2022-09-18T22:21:00Z">
              <w:tcPr>
                <w:tcW w:w="3228" w:type="dxa"/>
                <w:gridSpan w:val="2"/>
              </w:tcPr>
            </w:tcPrChange>
          </w:tcPr>
          <w:p w14:paraId="770199AE"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87" w:author="Minsu Jeon" w:date="2022-09-18T22:21:00Z">
              <w:tcPr>
                <w:tcW w:w="1879" w:type="dxa"/>
                <w:gridSpan w:val="3"/>
              </w:tcPr>
            </w:tcPrChange>
          </w:tcPr>
          <w:p w14:paraId="1371A8F1" w14:textId="1FF92A8A"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88" w:author="Minsu Jeon" w:date="2022-09-18T22:20:00Z">
                  <w:rPr>
                    <w:rFonts w:ascii="Calibri" w:hAnsi="Calibri" w:cs="Arial"/>
                    <w:szCs w:val="18"/>
                  </w:rPr>
                </w:rPrChange>
              </w:rPr>
            </w:pPr>
            <w:r w:rsidRPr="00D40719">
              <w:rPr>
                <w:rFonts w:cstheme="minorHAnsi"/>
                <w:szCs w:val="18"/>
                <w:rPrChange w:id="289" w:author="Minsu Jeon" w:date="2022-09-18T22:20:00Z">
                  <w:rPr>
                    <w:rFonts w:ascii="Calibri" w:hAnsi="Calibri" w:cs="Arial"/>
                    <w:szCs w:val="18"/>
                  </w:rPr>
                </w:rPrChange>
              </w:rPr>
              <w:t>Revise Guideline</w:t>
            </w:r>
          </w:p>
        </w:tc>
        <w:tc>
          <w:tcPr>
            <w:tcW w:w="1276" w:type="dxa"/>
            <w:tcPrChange w:id="290" w:author="Minsu Jeon" w:date="2022-09-18T22:21:00Z">
              <w:tcPr>
                <w:tcW w:w="1334" w:type="dxa"/>
                <w:gridSpan w:val="2"/>
              </w:tcPr>
            </w:tcPrChange>
          </w:tcPr>
          <w:p w14:paraId="0A6ADB6E" w14:textId="03C41DD5"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91" w:author="Minsu Jeon" w:date="2022-09-18T22:21:00Z">
              <w:tcPr>
                <w:tcW w:w="1324" w:type="dxa"/>
                <w:gridSpan w:val="2"/>
              </w:tcPr>
            </w:tcPrChange>
          </w:tcPr>
          <w:p w14:paraId="4070AF14" w14:textId="0DF5AE02"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92" w:author="Minsu Jeon" w:date="2022-09-18T22:21:00Z">
              <w:tcPr>
                <w:tcW w:w="1486" w:type="dxa"/>
                <w:gridSpan w:val="2"/>
              </w:tcPr>
            </w:tcPrChange>
          </w:tcPr>
          <w:p w14:paraId="3DF95ADF"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2E0F53E"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293" w:author="Minsu Jeon" w:date="2022-09-18T22:21:00Z">
              <w:tcPr>
                <w:tcW w:w="1097" w:type="dxa"/>
              </w:tcPr>
            </w:tcPrChange>
          </w:tcPr>
          <w:p w14:paraId="09830B15" w14:textId="77777777" w:rsidR="00413736" w:rsidRPr="00D40719" w:rsidRDefault="00413736" w:rsidP="00413736">
            <w:pPr>
              <w:rPr>
                <w:rFonts w:cstheme="minorHAnsi"/>
                <w:szCs w:val="18"/>
                <w:lang w:eastAsia="en-GB"/>
              </w:rPr>
            </w:pPr>
          </w:p>
        </w:tc>
        <w:tc>
          <w:tcPr>
            <w:tcW w:w="1450" w:type="dxa"/>
            <w:tcPrChange w:id="294" w:author="Minsu Jeon" w:date="2022-09-18T22:21:00Z">
              <w:tcPr>
                <w:tcW w:w="1450" w:type="dxa"/>
              </w:tcPr>
            </w:tcPrChange>
          </w:tcPr>
          <w:p w14:paraId="034CEB24"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295" w:author="Minsu Jeon" w:date="2022-09-18T22:21:00Z">
              <w:tcPr>
                <w:tcW w:w="2977" w:type="dxa"/>
                <w:gridSpan w:val="2"/>
                <w:vAlign w:val="center"/>
              </w:tcPr>
            </w:tcPrChange>
          </w:tcPr>
          <w:p w14:paraId="38E574A2" w14:textId="5B9F72B8"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96" w:author="Minsu Jeon" w:date="2022-09-18T22:20:00Z">
                  <w:rPr>
                    <w:rFonts w:ascii="Calibri" w:hAnsi="Calibri" w:cs="Arial"/>
                    <w:szCs w:val="18"/>
                  </w:rPr>
                </w:rPrChange>
              </w:rPr>
            </w:pPr>
            <w:r w:rsidRPr="00D40719">
              <w:rPr>
                <w:rFonts w:cstheme="minorHAnsi"/>
                <w:szCs w:val="18"/>
                <w:rPrChange w:id="297" w:author="Minsu Jeon" w:date="2022-09-18T22:20:00Z">
                  <w:rPr>
                    <w:rFonts w:ascii="Calibri" w:hAnsi="Calibri" w:cs="Arial"/>
                    <w:szCs w:val="18"/>
                  </w:rPr>
                </w:rPrChange>
              </w:rPr>
              <w:t>Update G1064 Dec 2008 Integrated power system lanterns (Solar LED lanterns)</w:t>
            </w:r>
          </w:p>
        </w:tc>
        <w:tc>
          <w:tcPr>
            <w:tcW w:w="3685" w:type="dxa"/>
            <w:tcPrChange w:id="298" w:author="Minsu Jeon" w:date="2022-09-18T22:21:00Z">
              <w:tcPr>
                <w:tcW w:w="3013" w:type="dxa"/>
              </w:tcPr>
            </w:tcPrChange>
          </w:tcPr>
          <w:p w14:paraId="55B8394E"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99" w:author="Minsu Jeon" w:date="2022-09-18T22:21:00Z">
              <w:tcPr>
                <w:tcW w:w="1879" w:type="dxa"/>
                <w:gridSpan w:val="3"/>
              </w:tcPr>
            </w:tcPrChange>
          </w:tcPr>
          <w:p w14:paraId="177B36A3" w14:textId="34E1A82E"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300" w:author="Minsu Jeon" w:date="2022-09-18T22:20:00Z">
                  <w:rPr>
                    <w:rFonts w:ascii="Calibri" w:hAnsi="Calibri" w:cs="Arial"/>
                    <w:szCs w:val="18"/>
                  </w:rPr>
                </w:rPrChange>
              </w:rPr>
            </w:pPr>
            <w:r w:rsidRPr="00D40719">
              <w:rPr>
                <w:rFonts w:cstheme="minorHAnsi"/>
                <w:szCs w:val="18"/>
                <w:rPrChange w:id="301" w:author="Minsu Jeon" w:date="2022-09-18T22:20:00Z">
                  <w:rPr>
                    <w:rFonts w:ascii="Calibri" w:hAnsi="Calibri" w:cs="Arial"/>
                    <w:szCs w:val="18"/>
                  </w:rPr>
                </w:rPrChange>
              </w:rPr>
              <w:t>Revise Guideline</w:t>
            </w:r>
          </w:p>
        </w:tc>
        <w:tc>
          <w:tcPr>
            <w:tcW w:w="1276" w:type="dxa"/>
            <w:tcPrChange w:id="302" w:author="Minsu Jeon" w:date="2022-09-18T22:21:00Z">
              <w:tcPr>
                <w:tcW w:w="1334" w:type="dxa"/>
                <w:gridSpan w:val="2"/>
              </w:tcPr>
            </w:tcPrChange>
          </w:tcPr>
          <w:p w14:paraId="6CEBC1C3" w14:textId="436EBF0C"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03" w:author="Minsu Jeon" w:date="2022-09-18T22:21:00Z">
              <w:tcPr>
                <w:tcW w:w="1324" w:type="dxa"/>
                <w:gridSpan w:val="2"/>
              </w:tcPr>
            </w:tcPrChange>
          </w:tcPr>
          <w:p w14:paraId="2B7538AC" w14:textId="7FF6709F"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04" w:author="Minsu Jeon" w:date="2022-09-18T22:21:00Z">
              <w:tcPr>
                <w:tcW w:w="1486" w:type="dxa"/>
                <w:gridSpan w:val="2"/>
              </w:tcPr>
            </w:tcPrChange>
          </w:tcPr>
          <w:p w14:paraId="4B0BE870"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404A6E8F"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305" w:author="Minsu Jeon" w:date="2022-09-18T22:21:00Z">
              <w:tcPr>
                <w:tcW w:w="1097" w:type="dxa"/>
              </w:tcPr>
            </w:tcPrChange>
          </w:tcPr>
          <w:p w14:paraId="5AA2EDF3"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306" w:author="Minsu Jeon" w:date="2022-09-18T22:21:00Z">
              <w:tcPr>
                <w:tcW w:w="1450" w:type="dxa"/>
              </w:tcPr>
            </w:tcPrChange>
          </w:tcPr>
          <w:p w14:paraId="378F5A7F" w14:textId="47BDE5B1"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307" w:author="Minsu Jeon" w:date="2022-09-18T22:20:00Z">
                  <w:rPr>
                    <w:rFonts w:ascii="Calibri" w:hAnsi="Calibri"/>
                    <w:szCs w:val="18"/>
                  </w:rPr>
                </w:rPrChange>
              </w:rPr>
              <w:t>2.4 Floating</w:t>
            </w:r>
            <w:r w:rsidRPr="00D40719">
              <w:rPr>
                <w:rFonts w:cstheme="minorHAnsi"/>
                <w:szCs w:val="18"/>
                <w:rPrChange w:id="308" w:author="Minsu Jeon" w:date="2022-09-18T22:20:00Z">
                  <w:rPr>
                    <w:rFonts w:ascii="Calibri" w:hAnsi="Calibri" w:cs="Arial"/>
                    <w:szCs w:val="18"/>
                  </w:rPr>
                </w:rPrChange>
              </w:rPr>
              <w:t xml:space="preserve"> Aids to Navigation</w:t>
            </w:r>
          </w:p>
        </w:tc>
        <w:tc>
          <w:tcPr>
            <w:tcW w:w="2977" w:type="dxa"/>
            <w:vAlign w:val="center"/>
            <w:tcPrChange w:id="309" w:author="Minsu Jeon" w:date="2022-09-18T22:21:00Z">
              <w:tcPr>
                <w:tcW w:w="2762" w:type="dxa"/>
                <w:vAlign w:val="center"/>
              </w:tcPr>
            </w:tcPrChange>
          </w:tcPr>
          <w:p w14:paraId="118F7E1A" w14:textId="031C240F"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10" w:author="Minsu Jeon" w:date="2022-09-18T22:20:00Z">
                  <w:rPr>
                    <w:rFonts w:ascii="Calibri" w:hAnsi="Calibri" w:cs="Arial"/>
                    <w:szCs w:val="18"/>
                  </w:rPr>
                </w:rPrChange>
              </w:rPr>
            </w:pPr>
            <w:r w:rsidRPr="00D40719">
              <w:rPr>
                <w:rFonts w:cstheme="minorHAnsi"/>
                <w:szCs w:val="18"/>
                <w:rPrChange w:id="311" w:author="Minsu Jeon" w:date="2022-09-18T22:20:00Z">
                  <w:rPr>
                    <w:rFonts w:ascii="Calibri" w:hAnsi="Calibri" w:cs="Arial"/>
                    <w:szCs w:val="18"/>
                  </w:rPr>
                </w:rPrChange>
              </w:rPr>
              <w:t>Develop guidance quantifying characteristics to meet nautical and operational requirements and ways to verify them</w:t>
            </w:r>
          </w:p>
        </w:tc>
        <w:tc>
          <w:tcPr>
            <w:tcW w:w="3685" w:type="dxa"/>
            <w:tcPrChange w:id="312" w:author="Minsu Jeon" w:date="2022-09-18T22:21:00Z">
              <w:tcPr>
                <w:tcW w:w="3228" w:type="dxa"/>
                <w:gridSpan w:val="2"/>
              </w:tcPr>
            </w:tcPrChange>
          </w:tcPr>
          <w:p w14:paraId="48E55541"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13" w:author="Minsu Jeon" w:date="2022-09-18T22:21:00Z">
              <w:tcPr>
                <w:tcW w:w="1879" w:type="dxa"/>
                <w:gridSpan w:val="3"/>
              </w:tcPr>
            </w:tcPrChange>
          </w:tcPr>
          <w:p w14:paraId="21048617" w14:textId="6076C66D"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14" w:author="Minsu Jeon" w:date="2022-09-18T22:20:00Z">
                  <w:rPr>
                    <w:rFonts w:ascii="Calibri" w:hAnsi="Calibri" w:cs="Arial"/>
                    <w:szCs w:val="18"/>
                  </w:rPr>
                </w:rPrChange>
              </w:rPr>
            </w:pPr>
            <w:r w:rsidRPr="00D40719">
              <w:rPr>
                <w:rFonts w:cstheme="minorHAnsi"/>
                <w:szCs w:val="18"/>
                <w:rPrChange w:id="315" w:author="Minsu Jeon" w:date="2022-09-18T22:20:00Z">
                  <w:rPr>
                    <w:rFonts w:ascii="Calibri" w:hAnsi="Calibri" w:cs="Arial"/>
                    <w:szCs w:val="18"/>
                  </w:rPr>
                </w:rPrChange>
              </w:rPr>
              <w:t>New guideline</w:t>
            </w:r>
          </w:p>
        </w:tc>
        <w:tc>
          <w:tcPr>
            <w:tcW w:w="1276" w:type="dxa"/>
            <w:tcPrChange w:id="316" w:author="Minsu Jeon" w:date="2022-09-18T22:21:00Z">
              <w:tcPr>
                <w:tcW w:w="1334" w:type="dxa"/>
                <w:gridSpan w:val="2"/>
              </w:tcPr>
            </w:tcPrChange>
          </w:tcPr>
          <w:p w14:paraId="4598F446" w14:textId="587ABDBA"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17" w:author="Minsu Jeon" w:date="2022-09-18T22:21:00Z">
              <w:tcPr>
                <w:tcW w:w="1324" w:type="dxa"/>
                <w:gridSpan w:val="2"/>
              </w:tcPr>
            </w:tcPrChange>
          </w:tcPr>
          <w:p w14:paraId="17E00C0E" w14:textId="6DDFA85B"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18" w:author="Minsu Jeon" w:date="2022-09-18T22:21:00Z">
              <w:tcPr>
                <w:tcW w:w="1486" w:type="dxa"/>
                <w:gridSpan w:val="2"/>
              </w:tcPr>
            </w:tcPrChange>
          </w:tcPr>
          <w:p w14:paraId="093B3AC6"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7D2B9B6"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319" w:author="Minsu Jeon" w:date="2022-09-18T22:21:00Z">
              <w:tcPr>
                <w:tcW w:w="1097" w:type="dxa"/>
              </w:tcPr>
            </w:tcPrChange>
          </w:tcPr>
          <w:p w14:paraId="3137C626" w14:textId="77777777" w:rsidR="00706105" w:rsidRPr="00D40719" w:rsidRDefault="00706105" w:rsidP="00706105">
            <w:pPr>
              <w:rPr>
                <w:rFonts w:cstheme="minorHAnsi"/>
                <w:szCs w:val="18"/>
                <w:lang w:eastAsia="en-GB"/>
              </w:rPr>
            </w:pPr>
          </w:p>
        </w:tc>
        <w:tc>
          <w:tcPr>
            <w:tcW w:w="1450" w:type="dxa"/>
            <w:tcPrChange w:id="320" w:author="Minsu Jeon" w:date="2022-09-18T22:21:00Z">
              <w:tcPr>
                <w:tcW w:w="1450" w:type="dxa"/>
              </w:tcPr>
            </w:tcPrChange>
          </w:tcPr>
          <w:p w14:paraId="43B96E2E"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321" w:author="Minsu Jeon" w:date="2022-09-18T22:21:00Z">
              <w:tcPr>
                <w:tcW w:w="2977" w:type="dxa"/>
                <w:gridSpan w:val="2"/>
                <w:vAlign w:val="center"/>
              </w:tcPr>
            </w:tcPrChange>
          </w:tcPr>
          <w:p w14:paraId="3BC4B467" w14:textId="699FFDDB"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22" w:author="Minsu Jeon" w:date="2022-09-18T22:20:00Z">
                  <w:rPr>
                    <w:rFonts w:ascii="Calibri" w:hAnsi="Calibri" w:cs="Arial"/>
                    <w:szCs w:val="18"/>
                  </w:rPr>
                </w:rPrChange>
              </w:rPr>
            </w:pPr>
            <w:r w:rsidRPr="00D40719">
              <w:rPr>
                <w:rFonts w:cstheme="minorHAnsi"/>
                <w:szCs w:val="18"/>
                <w:rPrChange w:id="323" w:author="Minsu Jeon" w:date="2022-09-18T22:20:00Z">
                  <w:rPr>
                    <w:rFonts w:ascii="Calibri" w:hAnsi="Calibri" w:cs="Arial"/>
                    <w:szCs w:val="18"/>
                  </w:rPr>
                </w:rPrChange>
              </w:rPr>
              <w:t>Develop new guideline on radar reflector (reflection) properties</w:t>
            </w:r>
          </w:p>
        </w:tc>
        <w:tc>
          <w:tcPr>
            <w:tcW w:w="3685" w:type="dxa"/>
            <w:tcPrChange w:id="324" w:author="Minsu Jeon" w:date="2022-09-18T22:21:00Z">
              <w:tcPr>
                <w:tcW w:w="3013" w:type="dxa"/>
              </w:tcPr>
            </w:tcPrChange>
          </w:tcPr>
          <w:p w14:paraId="04499728"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25" w:author="Minsu Jeon" w:date="2022-09-18T22:21:00Z">
              <w:tcPr>
                <w:tcW w:w="1879" w:type="dxa"/>
                <w:gridSpan w:val="3"/>
              </w:tcPr>
            </w:tcPrChange>
          </w:tcPr>
          <w:p w14:paraId="163894CD" w14:textId="47A725C1"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26" w:author="Minsu Jeon" w:date="2022-09-18T22:20:00Z">
                  <w:rPr>
                    <w:rFonts w:ascii="Calibri" w:hAnsi="Calibri" w:cs="Arial"/>
                    <w:szCs w:val="18"/>
                  </w:rPr>
                </w:rPrChange>
              </w:rPr>
            </w:pPr>
            <w:r w:rsidRPr="00D40719">
              <w:rPr>
                <w:rFonts w:cstheme="minorHAnsi"/>
                <w:szCs w:val="18"/>
                <w:rPrChange w:id="327" w:author="Minsu Jeon" w:date="2022-09-18T22:20:00Z">
                  <w:rPr>
                    <w:rFonts w:ascii="Calibri" w:hAnsi="Calibri" w:cs="Arial"/>
                    <w:szCs w:val="18"/>
                  </w:rPr>
                </w:rPrChange>
              </w:rPr>
              <w:t>New guideline on radar reflectors.</w:t>
            </w:r>
          </w:p>
        </w:tc>
        <w:tc>
          <w:tcPr>
            <w:tcW w:w="1276" w:type="dxa"/>
            <w:tcPrChange w:id="328" w:author="Minsu Jeon" w:date="2022-09-18T22:21:00Z">
              <w:tcPr>
                <w:tcW w:w="1334" w:type="dxa"/>
                <w:gridSpan w:val="2"/>
              </w:tcPr>
            </w:tcPrChange>
          </w:tcPr>
          <w:p w14:paraId="13B149F4" w14:textId="38D55153"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29" w:author="Minsu Jeon" w:date="2022-09-18T22:21:00Z">
              <w:tcPr>
                <w:tcW w:w="1324" w:type="dxa"/>
                <w:gridSpan w:val="2"/>
              </w:tcPr>
            </w:tcPrChange>
          </w:tcPr>
          <w:p w14:paraId="136EC213" w14:textId="100D878F"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30" w:author="Minsu Jeon" w:date="2022-09-18T22:21:00Z">
              <w:tcPr>
                <w:tcW w:w="1486" w:type="dxa"/>
                <w:gridSpan w:val="2"/>
              </w:tcPr>
            </w:tcPrChange>
          </w:tcPr>
          <w:p w14:paraId="1B1821BB"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AEC28C8"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331" w:author="Minsu Jeon" w:date="2022-09-18T22:21:00Z">
              <w:tcPr>
                <w:tcW w:w="1097" w:type="dxa"/>
              </w:tcPr>
            </w:tcPrChange>
          </w:tcPr>
          <w:p w14:paraId="77CDCB86"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332" w:author="Minsu Jeon" w:date="2022-09-18T22:21:00Z">
              <w:tcPr>
                <w:tcW w:w="1450" w:type="dxa"/>
              </w:tcPr>
            </w:tcPrChange>
          </w:tcPr>
          <w:p w14:paraId="2D05C1AD"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333" w:author="Minsu Jeon" w:date="2022-09-18T22:21:00Z">
              <w:tcPr>
                <w:tcW w:w="2762" w:type="dxa"/>
                <w:vAlign w:val="center"/>
              </w:tcPr>
            </w:tcPrChange>
          </w:tcPr>
          <w:p w14:paraId="50E3D633" w14:textId="39DAB36C"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34" w:author="Minsu Jeon" w:date="2022-09-18T22:20:00Z">
                  <w:rPr>
                    <w:rFonts w:ascii="Calibri" w:hAnsi="Calibri" w:cs="Arial"/>
                    <w:szCs w:val="18"/>
                  </w:rPr>
                </w:rPrChange>
              </w:rPr>
            </w:pPr>
            <w:r w:rsidRPr="00D40719">
              <w:rPr>
                <w:rFonts w:cstheme="minorHAnsi"/>
                <w:szCs w:val="18"/>
                <w:rPrChange w:id="335" w:author="Minsu Jeon" w:date="2022-09-18T22:20:00Z">
                  <w:rPr>
                    <w:rFonts w:ascii="Calibri" w:hAnsi="Calibri" w:cs="Arial"/>
                    <w:szCs w:val="18"/>
                  </w:rPr>
                </w:rPrChange>
              </w:rPr>
              <w:t xml:space="preserve">Creating an overview guidance on floating AtoN </w:t>
            </w:r>
          </w:p>
        </w:tc>
        <w:tc>
          <w:tcPr>
            <w:tcW w:w="3685" w:type="dxa"/>
            <w:tcPrChange w:id="336" w:author="Minsu Jeon" w:date="2022-09-18T22:21:00Z">
              <w:tcPr>
                <w:tcW w:w="3228" w:type="dxa"/>
                <w:gridSpan w:val="2"/>
              </w:tcPr>
            </w:tcPrChange>
          </w:tcPr>
          <w:p w14:paraId="4F9D3FE3"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37" w:author="Minsu Jeon" w:date="2022-09-18T22:21:00Z">
              <w:tcPr>
                <w:tcW w:w="1879" w:type="dxa"/>
                <w:gridSpan w:val="3"/>
              </w:tcPr>
            </w:tcPrChange>
          </w:tcPr>
          <w:p w14:paraId="5EA8CDBE" w14:textId="72603500"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38" w:author="Minsu Jeon" w:date="2022-09-18T22:20:00Z">
                  <w:rPr>
                    <w:rFonts w:ascii="Calibri" w:hAnsi="Calibri" w:cs="Arial"/>
                    <w:szCs w:val="18"/>
                  </w:rPr>
                </w:rPrChange>
              </w:rPr>
            </w:pPr>
            <w:r w:rsidRPr="00D40719">
              <w:rPr>
                <w:rFonts w:cstheme="minorHAnsi"/>
                <w:szCs w:val="18"/>
                <w:rPrChange w:id="339" w:author="Minsu Jeon" w:date="2022-09-18T22:20:00Z">
                  <w:rPr>
                    <w:rFonts w:ascii="Calibri" w:hAnsi="Calibri" w:cs="Arial"/>
                    <w:szCs w:val="18"/>
                  </w:rPr>
                </w:rPrChange>
              </w:rPr>
              <w:t>New Guideline on floating AtoN</w:t>
            </w:r>
          </w:p>
        </w:tc>
        <w:tc>
          <w:tcPr>
            <w:tcW w:w="1276" w:type="dxa"/>
            <w:tcPrChange w:id="340" w:author="Minsu Jeon" w:date="2022-09-18T22:21:00Z">
              <w:tcPr>
                <w:tcW w:w="1334" w:type="dxa"/>
                <w:gridSpan w:val="2"/>
              </w:tcPr>
            </w:tcPrChange>
          </w:tcPr>
          <w:p w14:paraId="0CE9C98B" w14:textId="13124D56"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41" w:author="Minsu Jeon" w:date="2022-09-18T22:21:00Z">
              <w:tcPr>
                <w:tcW w:w="1324" w:type="dxa"/>
                <w:gridSpan w:val="2"/>
              </w:tcPr>
            </w:tcPrChange>
          </w:tcPr>
          <w:p w14:paraId="7FE592F6" w14:textId="530BBFBF"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42" w:author="Minsu Jeon" w:date="2022-09-18T22:21:00Z">
              <w:tcPr>
                <w:tcW w:w="1486" w:type="dxa"/>
                <w:gridSpan w:val="2"/>
              </w:tcPr>
            </w:tcPrChange>
          </w:tcPr>
          <w:p w14:paraId="2543F3C9"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022C58F"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343" w:author="Minsu Jeon" w:date="2022-09-18T22:21:00Z">
              <w:tcPr>
                <w:tcW w:w="1097" w:type="dxa"/>
              </w:tcPr>
            </w:tcPrChange>
          </w:tcPr>
          <w:p w14:paraId="1677DD2B" w14:textId="77777777" w:rsidR="00706105" w:rsidRPr="00D40719" w:rsidRDefault="00706105" w:rsidP="00706105">
            <w:pPr>
              <w:rPr>
                <w:rFonts w:cstheme="minorHAnsi"/>
                <w:szCs w:val="18"/>
                <w:lang w:eastAsia="en-GB"/>
              </w:rPr>
            </w:pPr>
          </w:p>
        </w:tc>
        <w:tc>
          <w:tcPr>
            <w:tcW w:w="1450" w:type="dxa"/>
            <w:tcPrChange w:id="344" w:author="Minsu Jeon" w:date="2022-09-18T22:21:00Z">
              <w:tcPr>
                <w:tcW w:w="1450" w:type="dxa"/>
              </w:tcPr>
            </w:tcPrChange>
          </w:tcPr>
          <w:p w14:paraId="0F6C6DE0"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345" w:author="Minsu Jeon" w:date="2022-09-18T22:21:00Z">
              <w:tcPr>
                <w:tcW w:w="2977" w:type="dxa"/>
                <w:gridSpan w:val="2"/>
                <w:vAlign w:val="center"/>
              </w:tcPr>
            </w:tcPrChange>
          </w:tcPr>
          <w:p w14:paraId="4DBFE724" w14:textId="16220031"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46" w:author="Minsu Jeon" w:date="2022-09-18T22:20:00Z">
                  <w:rPr>
                    <w:rFonts w:ascii="Calibri" w:hAnsi="Calibri" w:cs="Arial"/>
                    <w:szCs w:val="18"/>
                  </w:rPr>
                </w:rPrChange>
              </w:rPr>
            </w:pPr>
            <w:r w:rsidRPr="00D40719">
              <w:rPr>
                <w:rFonts w:cstheme="minorHAnsi"/>
                <w:szCs w:val="18"/>
                <w:rPrChange w:id="347" w:author="Minsu Jeon" w:date="2022-09-18T22:20:00Z">
                  <w:rPr>
                    <w:rFonts w:ascii="Calibri" w:hAnsi="Calibri" w:cs="Arial"/>
                    <w:szCs w:val="18"/>
                  </w:rPr>
                </w:rPrChange>
              </w:rPr>
              <w:t>Update Recommendation E-107 May 2009 Moorings for floating AtoN 2.0 Technical recommendation on moorings.</w:t>
            </w:r>
          </w:p>
        </w:tc>
        <w:tc>
          <w:tcPr>
            <w:tcW w:w="3685" w:type="dxa"/>
            <w:tcPrChange w:id="348" w:author="Minsu Jeon" w:date="2022-09-18T22:21:00Z">
              <w:tcPr>
                <w:tcW w:w="3013" w:type="dxa"/>
              </w:tcPr>
            </w:tcPrChange>
          </w:tcPr>
          <w:p w14:paraId="561335D4"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49" w:author="Minsu Jeon" w:date="2022-09-18T22:21:00Z">
              <w:tcPr>
                <w:tcW w:w="1879" w:type="dxa"/>
                <w:gridSpan w:val="3"/>
              </w:tcPr>
            </w:tcPrChange>
          </w:tcPr>
          <w:p w14:paraId="3A04F97B" w14:textId="6FDE43AC"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50" w:author="Minsu Jeon" w:date="2022-09-18T22:20:00Z">
                  <w:rPr>
                    <w:rFonts w:ascii="Calibri" w:hAnsi="Calibri" w:cs="Arial"/>
                    <w:szCs w:val="18"/>
                  </w:rPr>
                </w:rPrChange>
              </w:rPr>
            </w:pPr>
            <w:r w:rsidRPr="00D40719">
              <w:rPr>
                <w:rFonts w:cstheme="minorHAnsi"/>
                <w:szCs w:val="18"/>
                <w:rPrChange w:id="351" w:author="Minsu Jeon" w:date="2022-09-18T22:20:00Z">
                  <w:rPr>
                    <w:rFonts w:ascii="Calibri" w:hAnsi="Calibri" w:cs="Arial"/>
                    <w:szCs w:val="18"/>
                  </w:rPr>
                </w:rPrChange>
              </w:rPr>
              <w:t>Updated Recommendation on moorings for floating AtoN</w:t>
            </w:r>
          </w:p>
        </w:tc>
        <w:tc>
          <w:tcPr>
            <w:tcW w:w="1276" w:type="dxa"/>
            <w:tcPrChange w:id="352" w:author="Minsu Jeon" w:date="2022-09-18T22:21:00Z">
              <w:tcPr>
                <w:tcW w:w="1334" w:type="dxa"/>
                <w:gridSpan w:val="2"/>
              </w:tcPr>
            </w:tcPrChange>
          </w:tcPr>
          <w:p w14:paraId="6BE3BA00" w14:textId="6C5B795B"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53" w:author="Minsu Jeon" w:date="2022-09-18T22:21:00Z">
              <w:tcPr>
                <w:tcW w:w="1324" w:type="dxa"/>
                <w:gridSpan w:val="2"/>
              </w:tcPr>
            </w:tcPrChange>
          </w:tcPr>
          <w:p w14:paraId="1A63756F" w14:textId="359E0C18"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54" w:author="Minsu Jeon" w:date="2022-09-18T22:21:00Z">
              <w:tcPr>
                <w:tcW w:w="1486" w:type="dxa"/>
                <w:gridSpan w:val="2"/>
              </w:tcPr>
            </w:tcPrChange>
          </w:tcPr>
          <w:p w14:paraId="749CD84C"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984A9C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355" w:author="Minsu Jeon" w:date="2022-09-18T22:21:00Z">
              <w:tcPr>
                <w:tcW w:w="1097" w:type="dxa"/>
              </w:tcPr>
            </w:tcPrChange>
          </w:tcPr>
          <w:p w14:paraId="68DEBABC"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356" w:author="Minsu Jeon" w:date="2022-09-18T22:21:00Z">
              <w:tcPr>
                <w:tcW w:w="1450" w:type="dxa"/>
              </w:tcPr>
            </w:tcPrChange>
          </w:tcPr>
          <w:p w14:paraId="43AEA28D"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357" w:author="Minsu Jeon" w:date="2022-09-18T22:21:00Z">
              <w:tcPr>
                <w:tcW w:w="2762" w:type="dxa"/>
                <w:vAlign w:val="center"/>
              </w:tcPr>
            </w:tcPrChange>
          </w:tcPr>
          <w:p w14:paraId="1D9ED66A" w14:textId="316E15FE"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58" w:author="Minsu Jeon" w:date="2022-09-18T22:20:00Z">
                  <w:rPr>
                    <w:rFonts w:ascii="Calibri" w:hAnsi="Calibri" w:cs="Arial"/>
                    <w:szCs w:val="18"/>
                  </w:rPr>
                </w:rPrChange>
              </w:rPr>
            </w:pPr>
            <w:r w:rsidRPr="00D40719">
              <w:rPr>
                <w:rFonts w:cstheme="minorHAnsi"/>
                <w:szCs w:val="18"/>
                <w:rPrChange w:id="359" w:author="Minsu Jeon" w:date="2022-09-18T22:20:00Z">
                  <w:rPr>
                    <w:rFonts w:ascii="Calibri" w:hAnsi="Calibri" w:cs="Arial"/>
                    <w:szCs w:val="18"/>
                  </w:rPr>
                </w:rPrChange>
              </w:rPr>
              <w:t>Update G1066 June 2010 Design of floating AtoN moorings 1.1 General consideration on mooring materials, and comparison of mooring loads and design.</w:t>
            </w:r>
          </w:p>
        </w:tc>
        <w:tc>
          <w:tcPr>
            <w:tcW w:w="3685" w:type="dxa"/>
            <w:tcPrChange w:id="360" w:author="Minsu Jeon" w:date="2022-09-18T22:21:00Z">
              <w:tcPr>
                <w:tcW w:w="3228" w:type="dxa"/>
                <w:gridSpan w:val="2"/>
              </w:tcPr>
            </w:tcPrChange>
          </w:tcPr>
          <w:p w14:paraId="71945627"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61" w:author="Minsu Jeon" w:date="2022-09-18T22:21:00Z">
              <w:tcPr>
                <w:tcW w:w="1879" w:type="dxa"/>
                <w:gridSpan w:val="3"/>
              </w:tcPr>
            </w:tcPrChange>
          </w:tcPr>
          <w:p w14:paraId="62BA1877" w14:textId="3CD7154C"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62" w:author="Minsu Jeon" w:date="2022-09-18T22:20:00Z">
                  <w:rPr>
                    <w:rFonts w:ascii="Calibri" w:hAnsi="Calibri" w:cs="Arial"/>
                    <w:szCs w:val="18"/>
                  </w:rPr>
                </w:rPrChange>
              </w:rPr>
            </w:pPr>
            <w:r w:rsidRPr="00D40719">
              <w:rPr>
                <w:rFonts w:cstheme="minorHAnsi"/>
                <w:szCs w:val="18"/>
                <w:rPrChange w:id="363" w:author="Minsu Jeon" w:date="2022-09-18T22:20:00Z">
                  <w:rPr>
                    <w:rFonts w:ascii="Calibri" w:hAnsi="Calibri" w:cs="Arial"/>
                    <w:szCs w:val="18"/>
                  </w:rPr>
                </w:rPrChange>
              </w:rPr>
              <w:t>Updated Guideline on Design of floating AtoN moorings</w:t>
            </w:r>
          </w:p>
        </w:tc>
        <w:tc>
          <w:tcPr>
            <w:tcW w:w="1276" w:type="dxa"/>
            <w:tcPrChange w:id="364" w:author="Minsu Jeon" w:date="2022-09-18T22:21:00Z">
              <w:tcPr>
                <w:tcW w:w="1334" w:type="dxa"/>
                <w:gridSpan w:val="2"/>
              </w:tcPr>
            </w:tcPrChange>
          </w:tcPr>
          <w:p w14:paraId="184988A4" w14:textId="23FDBB5A"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65" w:author="Minsu Jeon" w:date="2022-09-18T22:21:00Z">
              <w:tcPr>
                <w:tcW w:w="1324" w:type="dxa"/>
                <w:gridSpan w:val="2"/>
              </w:tcPr>
            </w:tcPrChange>
          </w:tcPr>
          <w:p w14:paraId="580BB546" w14:textId="16CCF723"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66" w:author="Minsu Jeon" w:date="2022-09-18T22:21:00Z">
              <w:tcPr>
                <w:tcW w:w="1486" w:type="dxa"/>
                <w:gridSpan w:val="2"/>
              </w:tcPr>
            </w:tcPrChange>
          </w:tcPr>
          <w:p w14:paraId="54361306"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F1C68DB"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367" w:author="Minsu Jeon" w:date="2022-09-18T22:21:00Z">
              <w:tcPr>
                <w:tcW w:w="1097" w:type="dxa"/>
              </w:tcPr>
            </w:tcPrChange>
          </w:tcPr>
          <w:p w14:paraId="117CB8FA" w14:textId="77777777" w:rsidR="00D211B7" w:rsidRPr="00D40719" w:rsidRDefault="00D211B7" w:rsidP="00706105">
            <w:pPr>
              <w:rPr>
                <w:rFonts w:cstheme="minorHAnsi"/>
                <w:szCs w:val="18"/>
                <w:lang w:eastAsia="en-GB"/>
              </w:rPr>
            </w:pPr>
          </w:p>
        </w:tc>
        <w:tc>
          <w:tcPr>
            <w:tcW w:w="1450" w:type="dxa"/>
            <w:tcPrChange w:id="368" w:author="Minsu Jeon" w:date="2022-09-18T22:21:00Z">
              <w:tcPr>
                <w:tcW w:w="1450" w:type="dxa"/>
              </w:tcPr>
            </w:tcPrChange>
          </w:tcPr>
          <w:p w14:paraId="78D10AC3" w14:textId="6BCEC357" w:rsidR="00D211B7" w:rsidRPr="00D40719" w:rsidRDefault="000627E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2.5 </w:t>
            </w:r>
            <w:r w:rsidRPr="00D40719">
              <w:rPr>
                <w:rFonts w:cstheme="minorHAnsi"/>
                <w:szCs w:val="18"/>
                <w:rPrChange w:id="369" w:author="Minsu Jeon" w:date="2022-09-18T22:20:00Z">
                  <w:rPr>
                    <w:rFonts w:ascii="Calibri" w:hAnsi="Calibri"/>
                    <w:szCs w:val="18"/>
                  </w:rPr>
                </w:rPrChange>
              </w:rPr>
              <w:t>Environment</w:t>
            </w:r>
            <w:r w:rsidRPr="00D40719">
              <w:rPr>
                <w:rFonts w:cstheme="minorHAnsi"/>
                <w:szCs w:val="18"/>
                <w:rPrChange w:id="370" w:author="Minsu Jeon" w:date="2022-09-18T22:20:00Z">
                  <w:rPr>
                    <w:rFonts w:ascii="Calibri" w:hAnsi="Calibri" w:cs="Arial"/>
                    <w:szCs w:val="18"/>
                  </w:rPr>
                </w:rPrChange>
              </w:rPr>
              <w:t xml:space="preserve"> &amp; Sustainability</w:t>
            </w:r>
          </w:p>
        </w:tc>
        <w:tc>
          <w:tcPr>
            <w:tcW w:w="2977" w:type="dxa"/>
            <w:vAlign w:val="center"/>
            <w:tcPrChange w:id="371" w:author="Minsu Jeon" w:date="2022-09-18T22:21:00Z">
              <w:tcPr>
                <w:tcW w:w="2977" w:type="dxa"/>
                <w:gridSpan w:val="2"/>
                <w:vAlign w:val="center"/>
              </w:tcPr>
            </w:tcPrChange>
          </w:tcPr>
          <w:p w14:paraId="0696C0AC" w14:textId="7A3D04B2" w:rsidR="00D211B7" w:rsidRPr="00D40719" w:rsidRDefault="00C43498" w:rsidP="00706105">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372" w:author="Minsu Jeon" w:date="2022-09-18T22:20:00Z">
                  <w:rPr>
                    <w:rFonts w:ascii="Calibri" w:hAnsi="Calibri" w:cs="Arial"/>
                    <w:szCs w:val="18"/>
                    <w:lang w:val="en-US"/>
                  </w:rPr>
                </w:rPrChange>
              </w:rPr>
            </w:pPr>
            <w:r w:rsidRPr="00D40719">
              <w:rPr>
                <w:rFonts w:cstheme="minorHAnsi"/>
                <w:szCs w:val="18"/>
                <w:lang w:val="en-US"/>
                <w:rPrChange w:id="373" w:author="Minsu Jeon" w:date="2022-09-18T22:20:00Z">
                  <w:rPr>
                    <w:rFonts w:ascii="Calibri" w:hAnsi="Calibri" w:cs="Arial"/>
                    <w:szCs w:val="18"/>
                    <w:lang w:val="en-US"/>
                  </w:rPr>
                </w:rPrChange>
              </w:rPr>
              <w:t>Review and update as necessary G1036, the Green Guide</w:t>
            </w:r>
          </w:p>
        </w:tc>
        <w:tc>
          <w:tcPr>
            <w:tcW w:w="3685" w:type="dxa"/>
            <w:tcPrChange w:id="374" w:author="Minsu Jeon" w:date="2022-09-18T22:21:00Z">
              <w:tcPr>
                <w:tcW w:w="3013" w:type="dxa"/>
              </w:tcPr>
            </w:tcPrChange>
          </w:tcPr>
          <w:p w14:paraId="606A3444" w14:textId="77777777" w:rsidR="00D211B7" w:rsidRPr="00D40719" w:rsidRDefault="00D211B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75" w:author="Minsu Jeon" w:date="2022-09-18T22:21:00Z">
              <w:tcPr>
                <w:tcW w:w="1879" w:type="dxa"/>
                <w:gridSpan w:val="3"/>
              </w:tcPr>
            </w:tcPrChange>
          </w:tcPr>
          <w:p w14:paraId="6563EDDE" w14:textId="598F5FCF" w:rsidR="00D211B7" w:rsidRPr="00D40719" w:rsidRDefault="00F72B3C"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76" w:author="Minsu Jeon" w:date="2022-09-18T22:20:00Z">
                  <w:rPr>
                    <w:rFonts w:ascii="Calibri" w:hAnsi="Calibri" w:cs="Arial"/>
                    <w:szCs w:val="18"/>
                  </w:rPr>
                </w:rPrChange>
              </w:rPr>
            </w:pPr>
            <w:r w:rsidRPr="00D40719">
              <w:rPr>
                <w:rFonts w:cstheme="minorHAnsi"/>
                <w:szCs w:val="18"/>
                <w:rPrChange w:id="377" w:author="Minsu Jeon" w:date="2022-09-18T22:20:00Z">
                  <w:rPr>
                    <w:rFonts w:ascii="Calibri" w:hAnsi="Calibri" w:cs="Arial"/>
                    <w:szCs w:val="18"/>
                  </w:rPr>
                </w:rPrChange>
              </w:rPr>
              <w:t>Revise guideline on Environmental and Sustainability responsibilities.</w:t>
            </w:r>
          </w:p>
        </w:tc>
        <w:tc>
          <w:tcPr>
            <w:tcW w:w="1276" w:type="dxa"/>
            <w:tcPrChange w:id="378" w:author="Minsu Jeon" w:date="2022-09-18T22:21:00Z">
              <w:tcPr>
                <w:tcW w:w="1334" w:type="dxa"/>
                <w:gridSpan w:val="2"/>
              </w:tcPr>
            </w:tcPrChange>
          </w:tcPr>
          <w:p w14:paraId="45A93D55" w14:textId="12FBBF3E" w:rsidR="00D211B7" w:rsidRPr="00D40719" w:rsidRDefault="009E5C0B"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79" w:author="Minsu Jeon" w:date="2022-09-18T22:21:00Z">
              <w:tcPr>
                <w:tcW w:w="1324" w:type="dxa"/>
                <w:gridSpan w:val="2"/>
              </w:tcPr>
            </w:tcPrChange>
          </w:tcPr>
          <w:p w14:paraId="08A2BE00" w14:textId="7E1AA6A0" w:rsidR="00D211B7" w:rsidRPr="00D40719" w:rsidRDefault="009E5C0B"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80" w:author="Minsu Jeon" w:date="2022-09-18T22:21:00Z">
              <w:tcPr>
                <w:tcW w:w="1486" w:type="dxa"/>
                <w:gridSpan w:val="2"/>
              </w:tcPr>
            </w:tcPrChange>
          </w:tcPr>
          <w:p w14:paraId="665FAA7D" w14:textId="77777777" w:rsidR="00D211B7" w:rsidRPr="00D40719" w:rsidRDefault="00D211B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59FAD35"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381" w:author="Minsu Jeon" w:date="2022-09-18T22:21:00Z">
              <w:tcPr>
                <w:tcW w:w="1097" w:type="dxa"/>
              </w:tcPr>
            </w:tcPrChange>
          </w:tcPr>
          <w:p w14:paraId="6EA056E0" w14:textId="77777777" w:rsidR="00D211B7" w:rsidRPr="00D40719" w:rsidRDefault="00D211B7"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382" w:author="Minsu Jeon" w:date="2022-09-18T22:21:00Z">
              <w:tcPr>
                <w:tcW w:w="1450" w:type="dxa"/>
              </w:tcPr>
            </w:tcPrChange>
          </w:tcPr>
          <w:p w14:paraId="1831CD55" w14:textId="5DAD4327" w:rsidR="00D211B7" w:rsidRPr="00D40719" w:rsidRDefault="00CB1789"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2.6 </w:t>
            </w:r>
            <w:r w:rsidRPr="00D40719">
              <w:rPr>
                <w:rFonts w:cstheme="minorHAnsi"/>
                <w:szCs w:val="18"/>
                <w:rPrChange w:id="383" w:author="Minsu Jeon" w:date="2022-09-18T22:20:00Z">
                  <w:rPr>
                    <w:rFonts w:ascii="Calibri" w:hAnsi="Calibri" w:cs="Arial"/>
                    <w:szCs w:val="18"/>
                  </w:rPr>
                </w:rPrChange>
              </w:rPr>
              <w:t>Heritage and Culture</w:t>
            </w:r>
          </w:p>
        </w:tc>
        <w:tc>
          <w:tcPr>
            <w:tcW w:w="2977" w:type="dxa"/>
            <w:vAlign w:val="center"/>
            <w:tcPrChange w:id="384" w:author="Minsu Jeon" w:date="2022-09-18T22:21:00Z">
              <w:tcPr>
                <w:tcW w:w="2762" w:type="dxa"/>
                <w:vAlign w:val="center"/>
              </w:tcPr>
            </w:tcPrChange>
          </w:tcPr>
          <w:p w14:paraId="499EF664" w14:textId="18F0466B" w:rsidR="00D211B7" w:rsidRPr="00D40719" w:rsidRDefault="00D75A96" w:rsidP="00706105">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385" w:author="Minsu Jeon" w:date="2022-09-18T22:20:00Z">
                  <w:rPr>
                    <w:rFonts w:ascii="Calibri" w:hAnsi="Calibri" w:cs="Arial"/>
                    <w:szCs w:val="18"/>
                    <w:lang w:val="en-US"/>
                  </w:rPr>
                </w:rPrChange>
              </w:rPr>
            </w:pPr>
            <w:r w:rsidRPr="00D40719">
              <w:rPr>
                <w:rFonts w:cstheme="minorHAnsi"/>
                <w:szCs w:val="18"/>
                <w:lang w:val="en-US"/>
                <w:rPrChange w:id="386" w:author="Minsu Jeon" w:date="2022-09-18T22:20:00Z">
                  <w:rPr>
                    <w:rFonts w:ascii="Calibri" w:hAnsi="Calibri" w:cs="Arial"/>
                    <w:szCs w:val="18"/>
                    <w:lang w:val="en-US"/>
                  </w:rPr>
                </w:rPrChange>
              </w:rPr>
              <w:t>Maintain the Heritage web page on the IALA website</w:t>
            </w:r>
          </w:p>
        </w:tc>
        <w:tc>
          <w:tcPr>
            <w:tcW w:w="3685" w:type="dxa"/>
            <w:tcPrChange w:id="387" w:author="Minsu Jeon" w:date="2022-09-18T22:21:00Z">
              <w:tcPr>
                <w:tcW w:w="3228" w:type="dxa"/>
                <w:gridSpan w:val="2"/>
              </w:tcPr>
            </w:tcPrChange>
          </w:tcPr>
          <w:p w14:paraId="725F433A" w14:textId="77777777" w:rsidR="00D211B7" w:rsidRPr="00D40719" w:rsidRDefault="00D211B7"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88" w:author="Minsu Jeon" w:date="2022-09-18T22:21:00Z">
              <w:tcPr>
                <w:tcW w:w="1879" w:type="dxa"/>
                <w:gridSpan w:val="3"/>
              </w:tcPr>
            </w:tcPrChange>
          </w:tcPr>
          <w:p w14:paraId="4BA2ED4C" w14:textId="399557EE" w:rsidR="00D211B7" w:rsidRPr="00D40719" w:rsidRDefault="0020509F"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89" w:author="Minsu Jeon" w:date="2022-09-18T22:20:00Z">
                  <w:rPr>
                    <w:rFonts w:ascii="Calibri" w:hAnsi="Calibri" w:cs="Arial"/>
                    <w:szCs w:val="18"/>
                  </w:rPr>
                </w:rPrChange>
              </w:rPr>
            </w:pPr>
            <w:r w:rsidRPr="00D40719">
              <w:rPr>
                <w:rFonts w:cstheme="minorHAnsi"/>
                <w:szCs w:val="18"/>
                <w:rPrChange w:id="390" w:author="Minsu Jeon" w:date="2022-09-18T22:20:00Z">
                  <w:rPr>
                    <w:rFonts w:ascii="Calibri" w:hAnsi="Calibri" w:cs="Arial"/>
                    <w:szCs w:val="18"/>
                  </w:rPr>
                </w:rPrChange>
              </w:rPr>
              <w:t>Updated Heritage web page</w:t>
            </w:r>
          </w:p>
        </w:tc>
        <w:tc>
          <w:tcPr>
            <w:tcW w:w="1276" w:type="dxa"/>
            <w:tcPrChange w:id="391" w:author="Minsu Jeon" w:date="2022-09-18T22:21:00Z">
              <w:tcPr>
                <w:tcW w:w="1334" w:type="dxa"/>
                <w:gridSpan w:val="2"/>
              </w:tcPr>
            </w:tcPrChange>
          </w:tcPr>
          <w:p w14:paraId="447665BC" w14:textId="1398CB2E" w:rsidR="00D211B7" w:rsidRPr="00D40719" w:rsidRDefault="009E5C0B"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92" w:author="Minsu Jeon" w:date="2022-09-18T22:21:00Z">
              <w:tcPr>
                <w:tcW w:w="1324" w:type="dxa"/>
                <w:gridSpan w:val="2"/>
              </w:tcPr>
            </w:tcPrChange>
          </w:tcPr>
          <w:p w14:paraId="0D29B112" w14:textId="5A3EE092" w:rsidR="00D211B7" w:rsidRPr="00D40719" w:rsidRDefault="009E5C0B"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93" w:author="Minsu Jeon" w:date="2022-09-18T22:21:00Z">
              <w:tcPr>
                <w:tcW w:w="1486" w:type="dxa"/>
                <w:gridSpan w:val="2"/>
              </w:tcPr>
            </w:tcPrChange>
          </w:tcPr>
          <w:p w14:paraId="137AB5DD" w14:textId="77777777" w:rsidR="00D211B7" w:rsidRPr="00D40719" w:rsidRDefault="00D211B7"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B191127"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394" w:author="Minsu Jeon" w:date="2022-09-18T22:21:00Z">
              <w:tcPr>
                <w:tcW w:w="1097" w:type="dxa"/>
              </w:tcPr>
            </w:tcPrChange>
          </w:tcPr>
          <w:p w14:paraId="0EABFD80" w14:textId="77777777" w:rsidR="008D51EA" w:rsidRPr="00D40719" w:rsidRDefault="008D51EA" w:rsidP="008D51EA">
            <w:pPr>
              <w:rPr>
                <w:rFonts w:cstheme="minorHAnsi"/>
                <w:szCs w:val="18"/>
                <w:lang w:eastAsia="en-GB"/>
              </w:rPr>
            </w:pPr>
          </w:p>
        </w:tc>
        <w:tc>
          <w:tcPr>
            <w:tcW w:w="1450" w:type="dxa"/>
            <w:tcPrChange w:id="395" w:author="Minsu Jeon" w:date="2022-09-18T22:21:00Z">
              <w:tcPr>
                <w:tcW w:w="1450" w:type="dxa"/>
              </w:tcPr>
            </w:tcPrChange>
          </w:tcPr>
          <w:p w14:paraId="7728DCA8"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396" w:author="Minsu Jeon" w:date="2022-09-18T22:21:00Z">
              <w:tcPr>
                <w:tcW w:w="2977" w:type="dxa"/>
                <w:gridSpan w:val="2"/>
                <w:vAlign w:val="center"/>
              </w:tcPr>
            </w:tcPrChange>
          </w:tcPr>
          <w:p w14:paraId="75A60BF8" w14:textId="3F7BEB2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397" w:author="Minsu Jeon" w:date="2022-09-18T22:20:00Z">
                  <w:rPr>
                    <w:rFonts w:ascii="Calibri" w:hAnsi="Calibri" w:cs="Arial"/>
                    <w:szCs w:val="18"/>
                    <w:lang w:val="en-US"/>
                  </w:rPr>
                </w:rPrChange>
              </w:rPr>
            </w:pPr>
            <w:r w:rsidRPr="00D40719">
              <w:rPr>
                <w:rFonts w:cstheme="minorHAnsi"/>
                <w:szCs w:val="18"/>
                <w:lang w:val="en-US"/>
                <w:rPrChange w:id="398" w:author="Minsu Jeon" w:date="2022-09-18T22:20:00Z">
                  <w:rPr>
                    <w:rFonts w:ascii="Calibri" w:hAnsi="Calibri" w:cs="Arial"/>
                    <w:szCs w:val="18"/>
                    <w:lang w:val="en-US"/>
                  </w:rPr>
                </w:rPrChange>
              </w:rPr>
              <w:t>Develop Guidance on modern equipment in traditional lighthouses</w:t>
            </w:r>
          </w:p>
        </w:tc>
        <w:tc>
          <w:tcPr>
            <w:tcW w:w="3685" w:type="dxa"/>
            <w:tcPrChange w:id="399" w:author="Minsu Jeon" w:date="2022-09-18T22:21:00Z">
              <w:tcPr>
                <w:tcW w:w="3013" w:type="dxa"/>
              </w:tcPr>
            </w:tcPrChange>
          </w:tcPr>
          <w:p w14:paraId="7E261B81"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00" w:author="Minsu Jeon" w:date="2022-09-18T22:21:00Z">
              <w:tcPr>
                <w:tcW w:w="1879" w:type="dxa"/>
                <w:gridSpan w:val="3"/>
                <w:vAlign w:val="center"/>
              </w:tcPr>
            </w:tcPrChange>
          </w:tcPr>
          <w:p w14:paraId="16FA3228" w14:textId="5CA96FAA"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01" w:author="Minsu Jeon" w:date="2022-09-18T22:20:00Z">
                  <w:rPr>
                    <w:rFonts w:ascii="Calibri" w:hAnsi="Calibri" w:cs="Arial"/>
                    <w:szCs w:val="18"/>
                  </w:rPr>
                </w:rPrChange>
              </w:rPr>
            </w:pPr>
            <w:r w:rsidRPr="00D40719">
              <w:rPr>
                <w:rFonts w:cstheme="minorHAnsi"/>
                <w:szCs w:val="18"/>
                <w:rPrChange w:id="402" w:author="Minsu Jeon" w:date="2022-09-18T22:20:00Z">
                  <w:rPr>
                    <w:rFonts w:ascii="Calibri" w:hAnsi="Calibri" w:cs="Arial"/>
                    <w:szCs w:val="18"/>
                  </w:rPr>
                </w:rPrChange>
              </w:rPr>
              <w:t>New Guideline</w:t>
            </w:r>
          </w:p>
        </w:tc>
        <w:tc>
          <w:tcPr>
            <w:tcW w:w="1276" w:type="dxa"/>
            <w:tcPrChange w:id="403" w:author="Minsu Jeon" w:date="2022-09-18T22:21:00Z">
              <w:tcPr>
                <w:tcW w:w="1334" w:type="dxa"/>
                <w:gridSpan w:val="2"/>
              </w:tcPr>
            </w:tcPrChange>
          </w:tcPr>
          <w:p w14:paraId="1762D99D" w14:textId="2910AC1B"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04" w:author="Minsu Jeon" w:date="2022-09-18T22:21:00Z">
              <w:tcPr>
                <w:tcW w:w="1324" w:type="dxa"/>
                <w:gridSpan w:val="2"/>
              </w:tcPr>
            </w:tcPrChange>
          </w:tcPr>
          <w:p w14:paraId="46430E89" w14:textId="47422A80"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05" w:author="Minsu Jeon" w:date="2022-09-18T22:21:00Z">
              <w:tcPr>
                <w:tcW w:w="1486" w:type="dxa"/>
                <w:gridSpan w:val="2"/>
              </w:tcPr>
            </w:tcPrChange>
          </w:tcPr>
          <w:p w14:paraId="159187F2"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10CC902"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406" w:author="Minsu Jeon" w:date="2022-09-18T22:21:00Z">
              <w:tcPr>
                <w:tcW w:w="1097" w:type="dxa"/>
              </w:tcPr>
            </w:tcPrChange>
          </w:tcPr>
          <w:p w14:paraId="3ED95BFD"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407" w:author="Minsu Jeon" w:date="2022-09-18T22:21:00Z">
              <w:tcPr>
                <w:tcW w:w="1450" w:type="dxa"/>
              </w:tcPr>
            </w:tcPrChange>
          </w:tcPr>
          <w:p w14:paraId="33AAE183"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08" w:author="Minsu Jeon" w:date="2022-09-18T22:21:00Z">
              <w:tcPr>
                <w:tcW w:w="2762" w:type="dxa"/>
                <w:vAlign w:val="center"/>
              </w:tcPr>
            </w:tcPrChange>
          </w:tcPr>
          <w:p w14:paraId="3D9A27F2" w14:textId="0FF917C1"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409" w:author="Minsu Jeon" w:date="2022-09-18T22:20:00Z">
                  <w:rPr>
                    <w:rFonts w:ascii="Calibri" w:hAnsi="Calibri" w:cs="Arial"/>
                    <w:szCs w:val="18"/>
                    <w:lang w:val="en-US"/>
                  </w:rPr>
                </w:rPrChange>
              </w:rPr>
            </w:pPr>
            <w:r w:rsidRPr="00D40719">
              <w:rPr>
                <w:rFonts w:cstheme="minorHAnsi"/>
                <w:szCs w:val="18"/>
                <w:rPrChange w:id="410" w:author="Minsu Jeon" w:date="2022-09-18T22:20:00Z">
                  <w:rPr>
                    <w:rFonts w:ascii="Calibri" w:hAnsi="Calibri" w:cs="Arial"/>
                    <w:szCs w:val="18"/>
                  </w:rPr>
                </w:rPrChange>
              </w:rPr>
              <w:t>Heritage LH of the Year award</w:t>
            </w:r>
          </w:p>
        </w:tc>
        <w:tc>
          <w:tcPr>
            <w:tcW w:w="3685" w:type="dxa"/>
            <w:tcPrChange w:id="411" w:author="Minsu Jeon" w:date="2022-09-18T22:21:00Z">
              <w:tcPr>
                <w:tcW w:w="3228" w:type="dxa"/>
                <w:gridSpan w:val="2"/>
              </w:tcPr>
            </w:tcPrChange>
          </w:tcPr>
          <w:p w14:paraId="5DFB4215"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12" w:author="Minsu Jeon" w:date="2022-09-18T22:21:00Z">
              <w:tcPr>
                <w:tcW w:w="1879" w:type="dxa"/>
                <w:gridSpan w:val="3"/>
                <w:vAlign w:val="center"/>
              </w:tcPr>
            </w:tcPrChange>
          </w:tcPr>
          <w:p w14:paraId="0B23114C" w14:textId="6B2DBDAC"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13" w:author="Minsu Jeon" w:date="2022-09-18T22:20:00Z">
                  <w:rPr>
                    <w:rFonts w:ascii="Calibri" w:hAnsi="Calibri" w:cs="Arial"/>
                    <w:szCs w:val="18"/>
                  </w:rPr>
                </w:rPrChange>
              </w:rPr>
            </w:pPr>
            <w:r w:rsidRPr="00D40719">
              <w:rPr>
                <w:rFonts w:cstheme="minorHAnsi"/>
                <w:szCs w:val="18"/>
                <w:rPrChange w:id="414" w:author="Minsu Jeon" w:date="2022-09-18T22:20:00Z">
                  <w:rPr>
                    <w:rFonts w:ascii="Calibri" w:hAnsi="Calibri" w:cs="Arial"/>
                    <w:szCs w:val="18"/>
                  </w:rPr>
                </w:rPrChange>
              </w:rPr>
              <w:t>Maintain the Award</w:t>
            </w:r>
          </w:p>
        </w:tc>
        <w:tc>
          <w:tcPr>
            <w:tcW w:w="1276" w:type="dxa"/>
            <w:tcPrChange w:id="415" w:author="Minsu Jeon" w:date="2022-09-18T22:21:00Z">
              <w:tcPr>
                <w:tcW w:w="1334" w:type="dxa"/>
                <w:gridSpan w:val="2"/>
              </w:tcPr>
            </w:tcPrChange>
          </w:tcPr>
          <w:p w14:paraId="5B5B5923" w14:textId="53637CAA"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16" w:author="Minsu Jeon" w:date="2022-09-18T22:21:00Z">
              <w:tcPr>
                <w:tcW w:w="1324" w:type="dxa"/>
                <w:gridSpan w:val="2"/>
              </w:tcPr>
            </w:tcPrChange>
          </w:tcPr>
          <w:p w14:paraId="5A778D52" w14:textId="338FEAFD"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17" w:author="Minsu Jeon" w:date="2022-09-18T22:21:00Z">
              <w:tcPr>
                <w:tcW w:w="1486" w:type="dxa"/>
                <w:gridSpan w:val="2"/>
              </w:tcPr>
            </w:tcPrChange>
          </w:tcPr>
          <w:p w14:paraId="37757B6D"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C7EFE2A"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418" w:author="Minsu Jeon" w:date="2022-09-18T22:21:00Z">
              <w:tcPr>
                <w:tcW w:w="1097" w:type="dxa"/>
              </w:tcPr>
            </w:tcPrChange>
          </w:tcPr>
          <w:p w14:paraId="0C0DE498" w14:textId="77777777" w:rsidR="008D51EA" w:rsidRPr="00D40719" w:rsidRDefault="008D51EA" w:rsidP="008D51EA">
            <w:pPr>
              <w:rPr>
                <w:rFonts w:cstheme="minorHAnsi"/>
                <w:szCs w:val="18"/>
                <w:lang w:eastAsia="en-GB"/>
              </w:rPr>
            </w:pPr>
          </w:p>
        </w:tc>
        <w:tc>
          <w:tcPr>
            <w:tcW w:w="1450" w:type="dxa"/>
            <w:tcPrChange w:id="419" w:author="Minsu Jeon" w:date="2022-09-18T22:21:00Z">
              <w:tcPr>
                <w:tcW w:w="1450" w:type="dxa"/>
              </w:tcPr>
            </w:tcPrChange>
          </w:tcPr>
          <w:p w14:paraId="0C074F86"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420" w:author="Minsu Jeon" w:date="2022-09-18T22:21:00Z">
              <w:tcPr>
                <w:tcW w:w="2977" w:type="dxa"/>
                <w:gridSpan w:val="2"/>
                <w:vAlign w:val="center"/>
              </w:tcPr>
            </w:tcPrChange>
          </w:tcPr>
          <w:p w14:paraId="0F8272EB" w14:textId="6210FFC2"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421" w:author="Minsu Jeon" w:date="2022-09-18T22:20:00Z">
                  <w:rPr>
                    <w:rFonts w:ascii="Calibri" w:hAnsi="Calibri" w:cs="Arial"/>
                    <w:szCs w:val="18"/>
                    <w:lang w:val="en-US"/>
                  </w:rPr>
                </w:rPrChange>
              </w:rPr>
            </w:pPr>
            <w:r w:rsidRPr="00D40719">
              <w:rPr>
                <w:rFonts w:cstheme="minorHAnsi"/>
                <w:szCs w:val="18"/>
                <w:rPrChange w:id="422" w:author="Minsu Jeon" w:date="2022-09-18T22:20:00Z">
                  <w:rPr>
                    <w:rFonts w:ascii="Calibri" w:hAnsi="Calibri" w:cs="Arial"/>
                    <w:szCs w:val="18"/>
                  </w:rPr>
                </w:rPrChange>
              </w:rPr>
              <w:t>Write the Heritage module for the WWA L1.1 AtoN Manager course</w:t>
            </w:r>
          </w:p>
        </w:tc>
        <w:tc>
          <w:tcPr>
            <w:tcW w:w="3685" w:type="dxa"/>
            <w:tcPrChange w:id="423" w:author="Minsu Jeon" w:date="2022-09-18T22:21:00Z">
              <w:tcPr>
                <w:tcW w:w="3013" w:type="dxa"/>
              </w:tcPr>
            </w:tcPrChange>
          </w:tcPr>
          <w:p w14:paraId="1A7F4D6E"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24" w:author="Minsu Jeon" w:date="2022-09-18T22:21:00Z">
              <w:tcPr>
                <w:tcW w:w="1879" w:type="dxa"/>
                <w:gridSpan w:val="3"/>
                <w:vAlign w:val="center"/>
              </w:tcPr>
            </w:tcPrChange>
          </w:tcPr>
          <w:p w14:paraId="20CA474F" w14:textId="54D2656C"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25" w:author="Minsu Jeon" w:date="2022-09-18T22:20:00Z">
                  <w:rPr>
                    <w:rFonts w:ascii="Calibri" w:hAnsi="Calibri" w:cs="Arial"/>
                    <w:szCs w:val="18"/>
                  </w:rPr>
                </w:rPrChange>
              </w:rPr>
            </w:pPr>
            <w:r w:rsidRPr="00D40719">
              <w:rPr>
                <w:rFonts w:cstheme="minorHAnsi"/>
                <w:szCs w:val="18"/>
                <w:rPrChange w:id="426" w:author="Minsu Jeon" w:date="2022-09-18T22:20:00Z">
                  <w:rPr>
                    <w:rFonts w:ascii="Calibri" w:hAnsi="Calibri" w:cs="Arial"/>
                    <w:szCs w:val="18"/>
                  </w:rPr>
                </w:rPrChange>
              </w:rPr>
              <w:t>New module on Heritage to include in the L1.1 course.</w:t>
            </w:r>
          </w:p>
        </w:tc>
        <w:tc>
          <w:tcPr>
            <w:tcW w:w="1276" w:type="dxa"/>
            <w:tcPrChange w:id="427" w:author="Minsu Jeon" w:date="2022-09-18T22:21:00Z">
              <w:tcPr>
                <w:tcW w:w="1334" w:type="dxa"/>
                <w:gridSpan w:val="2"/>
              </w:tcPr>
            </w:tcPrChange>
          </w:tcPr>
          <w:p w14:paraId="0B1E6D15" w14:textId="0544A141"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28" w:author="Minsu Jeon" w:date="2022-09-18T22:21:00Z">
              <w:tcPr>
                <w:tcW w:w="1324" w:type="dxa"/>
                <w:gridSpan w:val="2"/>
              </w:tcPr>
            </w:tcPrChange>
          </w:tcPr>
          <w:p w14:paraId="294B67C4" w14:textId="5518F06F"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29" w:author="Minsu Jeon" w:date="2022-09-18T22:21:00Z">
              <w:tcPr>
                <w:tcW w:w="1486" w:type="dxa"/>
                <w:gridSpan w:val="2"/>
              </w:tcPr>
            </w:tcPrChange>
          </w:tcPr>
          <w:p w14:paraId="4CD8995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BC92DD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430" w:author="Minsu Jeon" w:date="2022-09-18T22:21:00Z">
              <w:tcPr>
                <w:tcW w:w="1097" w:type="dxa"/>
              </w:tcPr>
            </w:tcPrChange>
          </w:tcPr>
          <w:p w14:paraId="40FCC641"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431" w:author="Minsu Jeon" w:date="2022-09-18T22:21:00Z">
              <w:tcPr>
                <w:tcW w:w="1450" w:type="dxa"/>
              </w:tcPr>
            </w:tcPrChange>
          </w:tcPr>
          <w:p w14:paraId="3C4E8647"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32" w:author="Minsu Jeon" w:date="2022-09-18T22:21:00Z">
              <w:tcPr>
                <w:tcW w:w="2762" w:type="dxa"/>
                <w:vAlign w:val="center"/>
              </w:tcPr>
            </w:tcPrChange>
          </w:tcPr>
          <w:p w14:paraId="2B822364" w14:textId="41309B9B"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433" w:author="Minsu Jeon" w:date="2022-09-18T22:20:00Z">
                  <w:rPr>
                    <w:rFonts w:ascii="Calibri" w:hAnsi="Calibri" w:cs="Arial"/>
                    <w:szCs w:val="18"/>
                    <w:lang w:val="en-US"/>
                  </w:rPr>
                </w:rPrChange>
              </w:rPr>
            </w:pPr>
            <w:r w:rsidRPr="00D40719">
              <w:rPr>
                <w:rFonts w:cstheme="minorHAnsi"/>
                <w:szCs w:val="18"/>
                <w:rPrChange w:id="434" w:author="Minsu Jeon" w:date="2022-09-18T22:20:00Z">
                  <w:rPr>
                    <w:rFonts w:ascii="Calibri" w:hAnsi="Calibri" w:cs="Arial"/>
                    <w:szCs w:val="18"/>
                  </w:rPr>
                </w:rPrChange>
              </w:rPr>
              <w:t>Review of documents</w:t>
            </w:r>
          </w:p>
        </w:tc>
        <w:tc>
          <w:tcPr>
            <w:tcW w:w="3685" w:type="dxa"/>
            <w:tcPrChange w:id="435" w:author="Minsu Jeon" w:date="2022-09-18T22:21:00Z">
              <w:tcPr>
                <w:tcW w:w="3228" w:type="dxa"/>
                <w:gridSpan w:val="2"/>
              </w:tcPr>
            </w:tcPrChange>
          </w:tcPr>
          <w:p w14:paraId="3A9485C0"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36" w:author="Minsu Jeon" w:date="2022-09-18T22:21:00Z">
              <w:tcPr>
                <w:tcW w:w="1879" w:type="dxa"/>
                <w:gridSpan w:val="3"/>
                <w:vAlign w:val="center"/>
              </w:tcPr>
            </w:tcPrChange>
          </w:tcPr>
          <w:p w14:paraId="6EDBE918" w14:textId="2689B67B"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37" w:author="Minsu Jeon" w:date="2022-09-18T22:20:00Z">
                  <w:rPr>
                    <w:rFonts w:ascii="Calibri" w:hAnsi="Calibri" w:cs="Arial"/>
                    <w:szCs w:val="18"/>
                  </w:rPr>
                </w:rPrChange>
              </w:rPr>
            </w:pPr>
            <w:r w:rsidRPr="00D40719">
              <w:rPr>
                <w:rFonts w:cstheme="minorHAnsi"/>
                <w:szCs w:val="18"/>
                <w:rPrChange w:id="438" w:author="Minsu Jeon" w:date="2022-09-18T22:20:00Z">
                  <w:rPr>
                    <w:rFonts w:ascii="Calibri" w:hAnsi="Calibri" w:cs="Arial"/>
                    <w:szCs w:val="18"/>
                  </w:rPr>
                </w:rPrChange>
              </w:rPr>
              <w:t>All documents pertinent to heritage reviewed</w:t>
            </w:r>
          </w:p>
        </w:tc>
        <w:tc>
          <w:tcPr>
            <w:tcW w:w="1276" w:type="dxa"/>
            <w:tcPrChange w:id="439" w:author="Minsu Jeon" w:date="2022-09-18T22:21:00Z">
              <w:tcPr>
                <w:tcW w:w="1334" w:type="dxa"/>
                <w:gridSpan w:val="2"/>
              </w:tcPr>
            </w:tcPrChange>
          </w:tcPr>
          <w:p w14:paraId="058A2F77" w14:textId="5323BE39"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40" w:author="Minsu Jeon" w:date="2022-09-18T22:21:00Z">
              <w:tcPr>
                <w:tcW w:w="1324" w:type="dxa"/>
                <w:gridSpan w:val="2"/>
              </w:tcPr>
            </w:tcPrChange>
          </w:tcPr>
          <w:p w14:paraId="214B9185" w14:textId="1D4E3F61"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41" w:author="Minsu Jeon" w:date="2022-09-18T22:21:00Z">
              <w:tcPr>
                <w:tcW w:w="1486" w:type="dxa"/>
                <w:gridSpan w:val="2"/>
              </w:tcPr>
            </w:tcPrChange>
          </w:tcPr>
          <w:p w14:paraId="6B1A5203"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62F0955"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442" w:author="Minsu Jeon" w:date="2022-09-18T22:21:00Z">
              <w:tcPr>
                <w:tcW w:w="1097" w:type="dxa"/>
              </w:tcPr>
            </w:tcPrChange>
          </w:tcPr>
          <w:p w14:paraId="48716CD5" w14:textId="77777777" w:rsidR="008D51EA" w:rsidRPr="00D40719" w:rsidRDefault="008D51EA" w:rsidP="008D51EA">
            <w:pPr>
              <w:rPr>
                <w:rFonts w:cstheme="minorHAnsi"/>
                <w:szCs w:val="18"/>
                <w:lang w:eastAsia="en-GB"/>
              </w:rPr>
            </w:pPr>
          </w:p>
        </w:tc>
        <w:tc>
          <w:tcPr>
            <w:tcW w:w="1450" w:type="dxa"/>
            <w:tcPrChange w:id="443" w:author="Minsu Jeon" w:date="2022-09-18T22:21:00Z">
              <w:tcPr>
                <w:tcW w:w="1450" w:type="dxa"/>
              </w:tcPr>
            </w:tcPrChange>
          </w:tcPr>
          <w:p w14:paraId="4268FDD9"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vAlign w:val="center"/>
            <w:tcPrChange w:id="444" w:author="Minsu Jeon" w:date="2022-09-18T22:21:00Z">
              <w:tcPr>
                <w:tcW w:w="2977" w:type="dxa"/>
                <w:gridSpan w:val="2"/>
                <w:vAlign w:val="center"/>
              </w:tcPr>
            </w:tcPrChange>
          </w:tcPr>
          <w:p w14:paraId="00CE52E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45" w:author="Minsu Jeon" w:date="2022-09-18T22:20:00Z">
                  <w:rPr>
                    <w:rFonts w:ascii="Calibri" w:hAnsi="Calibri" w:cs="Arial"/>
                    <w:szCs w:val="18"/>
                  </w:rPr>
                </w:rPrChange>
              </w:rPr>
            </w:pPr>
            <w:r w:rsidRPr="00D40719">
              <w:rPr>
                <w:rFonts w:cstheme="minorHAnsi"/>
                <w:szCs w:val="18"/>
                <w:rPrChange w:id="446" w:author="Minsu Jeon" w:date="2022-09-18T22:20:00Z">
                  <w:rPr>
                    <w:rFonts w:ascii="Calibri" w:hAnsi="Calibri" w:cs="Arial"/>
                    <w:szCs w:val="18"/>
                  </w:rPr>
                </w:rPrChange>
              </w:rPr>
              <w:t xml:space="preserve">Update G1063 ENG Dec 2008 Agreement for complementary use of lighthouse property. </w:t>
            </w:r>
          </w:p>
          <w:p w14:paraId="50DF38D6" w14:textId="064EB68B"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47" w:author="Minsu Jeon" w:date="2022-09-18T22:20:00Z">
                  <w:rPr>
                    <w:rFonts w:ascii="Calibri" w:hAnsi="Calibri" w:cs="Arial"/>
                    <w:szCs w:val="18"/>
                  </w:rPr>
                </w:rPrChange>
              </w:rPr>
            </w:pPr>
            <w:r w:rsidRPr="00D40719">
              <w:rPr>
                <w:rFonts w:cstheme="minorHAnsi"/>
                <w:szCs w:val="18"/>
                <w:rPrChange w:id="448" w:author="Minsu Jeon" w:date="2022-09-18T22:20:00Z">
                  <w:rPr>
                    <w:rFonts w:ascii="Calibri" w:hAnsi="Calibri" w:cs="Arial"/>
                    <w:szCs w:val="18"/>
                  </w:rPr>
                </w:rPrChange>
              </w:rPr>
              <w:t>What should the agreement contain and safety aspect of the agreement including examples of few countries.</w:t>
            </w:r>
          </w:p>
        </w:tc>
        <w:tc>
          <w:tcPr>
            <w:tcW w:w="3685" w:type="dxa"/>
            <w:tcPrChange w:id="449" w:author="Minsu Jeon" w:date="2022-09-18T22:21:00Z">
              <w:tcPr>
                <w:tcW w:w="3013" w:type="dxa"/>
              </w:tcPr>
            </w:tcPrChange>
          </w:tcPr>
          <w:p w14:paraId="1E943CC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50" w:author="Minsu Jeon" w:date="2022-09-18T22:21:00Z">
              <w:tcPr>
                <w:tcW w:w="1879" w:type="dxa"/>
                <w:gridSpan w:val="3"/>
                <w:vAlign w:val="center"/>
              </w:tcPr>
            </w:tcPrChange>
          </w:tcPr>
          <w:p w14:paraId="37EBE892" w14:textId="0C2A42C9"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51" w:author="Minsu Jeon" w:date="2022-09-18T22:20:00Z">
                  <w:rPr>
                    <w:rFonts w:ascii="Calibri" w:hAnsi="Calibri" w:cs="Arial"/>
                    <w:szCs w:val="18"/>
                  </w:rPr>
                </w:rPrChange>
              </w:rPr>
            </w:pPr>
            <w:r w:rsidRPr="00D40719">
              <w:rPr>
                <w:rFonts w:cstheme="minorHAnsi"/>
                <w:szCs w:val="18"/>
                <w:rPrChange w:id="452" w:author="Minsu Jeon" w:date="2022-09-18T22:20:00Z">
                  <w:rPr>
                    <w:rFonts w:ascii="Calibri" w:hAnsi="Calibri" w:cs="Arial"/>
                    <w:szCs w:val="18"/>
                  </w:rPr>
                </w:rPrChange>
              </w:rPr>
              <w:t>Updated Guideline</w:t>
            </w:r>
          </w:p>
        </w:tc>
        <w:tc>
          <w:tcPr>
            <w:tcW w:w="1276" w:type="dxa"/>
            <w:tcPrChange w:id="453" w:author="Minsu Jeon" w:date="2022-09-18T22:21:00Z">
              <w:tcPr>
                <w:tcW w:w="1334" w:type="dxa"/>
                <w:gridSpan w:val="2"/>
              </w:tcPr>
            </w:tcPrChange>
          </w:tcPr>
          <w:p w14:paraId="7045F9CF" w14:textId="1A99E058"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54" w:author="Minsu Jeon" w:date="2022-09-18T22:21:00Z">
              <w:tcPr>
                <w:tcW w:w="1324" w:type="dxa"/>
                <w:gridSpan w:val="2"/>
              </w:tcPr>
            </w:tcPrChange>
          </w:tcPr>
          <w:p w14:paraId="478D730F" w14:textId="1D72E25B"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55" w:author="Minsu Jeon" w:date="2022-09-18T22:21:00Z">
              <w:tcPr>
                <w:tcW w:w="1486" w:type="dxa"/>
                <w:gridSpan w:val="2"/>
              </w:tcPr>
            </w:tcPrChange>
          </w:tcPr>
          <w:p w14:paraId="1883DFD7"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89B802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456" w:author="Minsu Jeon" w:date="2022-09-18T22:21:00Z">
              <w:tcPr>
                <w:tcW w:w="1097" w:type="dxa"/>
              </w:tcPr>
            </w:tcPrChange>
          </w:tcPr>
          <w:p w14:paraId="4163E223"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457" w:author="Minsu Jeon" w:date="2022-09-18T22:21:00Z">
              <w:tcPr>
                <w:tcW w:w="1450" w:type="dxa"/>
              </w:tcPr>
            </w:tcPrChange>
          </w:tcPr>
          <w:p w14:paraId="2FE73B3F"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58" w:author="Minsu Jeon" w:date="2022-09-18T22:21:00Z">
              <w:tcPr>
                <w:tcW w:w="2762" w:type="dxa"/>
                <w:vAlign w:val="center"/>
              </w:tcPr>
            </w:tcPrChange>
          </w:tcPr>
          <w:p w14:paraId="54D8B441" w14:textId="14BDB171"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59" w:author="Minsu Jeon" w:date="2022-09-18T22:20:00Z">
                  <w:rPr>
                    <w:rFonts w:ascii="Calibri" w:hAnsi="Calibri" w:cs="Arial"/>
                    <w:szCs w:val="18"/>
                  </w:rPr>
                </w:rPrChange>
              </w:rPr>
            </w:pPr>
            <w:r w:rsidRPr="00D40719">
              <w:rPr>
                <w:rFonts w:cstheme="minorHAnsi"/>
                <w:szCs w:val="18"/>
                <w:rPrChange w:id="460" w:author="Minsu Jeon" w:date="2022-09-18T22:20:00Z">
                  <w:rPr>
                    <w:rFonts w:ascii="Calibri" w:hAnsi="Calibri" w:cs="Arial"/>
                    <w:szCs w:val="18"/>
                  </w:rPr>
                </w:rPrChange>
              </w:rPr>
              <w:t xml:space="preserve">Review Guidelines 1074, 1075 &amp; 1076 on Branding, Business plans and Building Conditioning for content and relevance. </w:t>
            </w:r>
          </w:p>
        </w:tc>
        <w:tc>
          <w:tcPr>
            <w:tcW w:w="3685" w:type="dxa"/>
            <w:tcPrChange w:id="461" w:author="Minsu Jeon" w:date="2022-09-18T22:21:00Z">
              <w:tcPr>
                <w:tcW w:w="3228" w:type="dxa"/>
                <w:gridSpan w:val="2"/>
              </w:tcPr>
            </w:tcPrChange>
          </w:tcPr>
          <w:p w14:paraId="18880FB0"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62" w:author="Minsu Jeon" w:date="2022-09-18T22:21:00Z">
              <w:tcPr>
                <w:tcW w:w="1879" w:type="dxa"/>
                <w:gridSpan w:val="3"/>
                <w:vAlign w:val="center"/>
              </w:tcPr>
            </w:tcPrChange>
          </w:tcPr>
          <w:p w14:paraId="36CE7FE5" w14:textId="4C50D20A"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63" w:author="Minsu Jeon" w:date="2022-09-18T22:20:00Z">
                  <w:rPr>
                    <w:rFonts w:ascii="Calibri" w:hAnsi="Calibri" w:cs="Arial"/>
                    <w:szCs w:val="18"/>
                  </w:rPr>
                </w:rPrChange>
              </w:rPr>
            </w:pPr>
            <w:r w:rsidRPr="00D40719">
              <w:rPr>
                <w:rFonts w:cstheme="minorHAnsi"/>
                <w:szCs w:val="18"/>
                <w:rPrChange w:id="464" w:author="Minsu Jeon" w:date="2022-09-18T22:20:00Z">
                  <w:rPr>
                    <w:rFonts w:ascii="Calibri" w:hAnsi="Calibri" w:cs="Arial"/>
                    <w:szCs w:val="18"/>
                  </w:rPr>
                </w:rPrChange>
              </w:rPr>
              <w:t>Reviewed guidelines</w:t>
            </w:r>
          </w:p>
        </w:tc>
        <w:tc>
          <w:tcPr>
            <w:tcW w:w="1276" w:type="dxa"/>
            <w:tcPrChange w:id="465" w:author="Minsu Jeon" w:date="2022-09-18T22:21:00Z">
              <w:tcPr>
                <w:tcW w:w="1334" w:type="dxa"/>
                <w:gridSpan w:val="2"/>
              </w:tcPr>
            </w:tcPrChange>
          </w:tcPr>
          <w:p w14:paraId="2B0D4D6F" w14:textId="10B98C7A"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66" w:author="Minsu Jeon" w:date="2022-09-18T22:21:00Z">
              <w:tcPr>
                <w:tcW w:w="1324" w:type="dxa"/>
                <w:gridSpan w:val="2"/>
              </w:tcPr>
            </w:tcPrChange>
          </w:tcPr>
          <w:p w14:paraId="38605B9D" w14:textId="35CD9E27"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67" w:author="Minsu Jeon" w:date="2022-09-18T22:21:00Z">
              <w:tcPr>
                <w:tcW w:w="1486" w:type="dxa"/>
                <w:gridSpan w:val="2"/>
              </w:tcPr>
            </w:tcPrChange>
          </w:tcPr>
          <w:p w14:paraId="63A76A07"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6D6515E"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468" w:author="Minsu Jeon" w:date="2022-09-18T22:21:00Z">
              <w:tcPr>
                <w:tcW w:w="1097" w:type="dxa"/>
              </w:tcPr>
            </w:tcPrChange>
          </w:tcPr>
          <w:p w14:paraId="4DF84D5F" w14:textId="3D6B7C8D" w:rsidR="009074AF" w:rsidRPr="00D40719" w:rsidRDefault="009074AF" w:rsidP="009074AF">
            <w:pPr>
              <w:rPr>
                <w:rFonts w:cstheme="minorHAnsi"/>
                <w:szCs w:val="18"/>
                <w:lang w:eastAsia="en-GB"/>
              </w:rPr>
            </w:pPr>
            <w:r w:rsidRPr="00D40719">
              <w:rPr>
                <w:rFonts w:cstheme="minorHAnsi"/>
                <w:szCs w:val="18"/>
                <w:lang w:eastAsia="en-GB"/>
              </w:rPr>
              <w:t>S1030</w:t>
            </w:r>
          </w:p>
        </w:tc>
        <w:tc>
          <w:tcPr>
            <w:tcW w:w="1450" w:type="dxa"/>
            <w:tcPrChange w:id="469" w:author="Minsu Jeon" w:date="2022-09-18T22:21:00Z">
              <w:tcPr>
                <w:tcW w:w="1450" w:type="dxa"/>
              </w:tcPr>
            </w:tcPrChange>
          </w:tcPr>
          <w:p w14:paraId="49BD096E" w14:textId="70A0CA50"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3.1</w:t>
            </w:r>
            <w:r w:rsidRPr="00D40719">
              <w:rPr>
                <w:rFonts w:cstheme="minorHAnsi"/>
                <w:szCs w:val="18"/>
                <w:rPrChange w:id="470" w:author="Minsu Jeon" w:date="2022-09-18T22:20:00Z">
                  <w:rPr>
                    <w:rFonts w:ascii="Calibri" w:hAnsi="Calibri"/>
                    <w:szCs w:val="18"/>
                  </w:rPr>
                </w:rPrChange>
              </w:rPr>
              <w:t xml:space="preserve"> Satellite positioning and timing</w:t>
            </w:r>
          </w:p>
        </w:tc>
        <w:tc>
          <w:tcPr>
            <w:tcW w:w="2977" w:type="dxa"/>
            <w:tcPrChange w:id="471" w:author="Minsu Jeon" w:date="2022-09-18T22:21:00Z">
              <w:tcPr>
                <w:tcW w:w="2977" w:type="dxa"/>
                <w:gridSpan w:val="2"/>
              </w:tcPr>
            </w:tcPrChange>
          </w:tcPr>
          <w:p w14:paraId="360A764A" w14:textId="0441DDD8"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en-US"/>
                <w:rPrChange w:id="472" w:author="Minsu Jeon" w:date="2022-09-18T22:20:00Z">
                  <w:rPr>
                    <w:rFonts w:ascii="Calibri" w:hAnsi="Calibri" w:cs="Arial"/>
                    <w:szCs w:val="18"/>
                    <w:lang w:val="en-US"/>
                  </w:rPr>
                </w:rPrChange>
              </w:rPr>
              <w:t>Guidance on timing and synchronisation</w:t>
            </w:r>
          </w:p>
        </w:tc>
        <w:tc>
          <w:tcPr>
            <w:tcW w:w="3685" w:type="dxa"/>
            <w:tcPrChange w:id="473" w:author="Minsu Jeon" w:date="2022-09-18T22:21:00Z">
              <w:tcPr>
                <w:tcW w:w="3013" w:type="dxa"/>
              </w:tcPr>
            </w:tcPrChange>
          </w:tcPr>
          <w:p w14:paraId="741FAB95" w14:textId="13476C1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74" w:author="Minsu Jeon" w:date="2022-09-18T22:21:00Z">
              <w:tcPr>
                <w:tcW w:w="1879" w:type="dxa"/>
                <w:gridSpan w:val="3"/>
                <w:vAlign w:val="center"/>
              </w:tcPr>
            </w:tcPrChange>
          </w:tcPr>
          <w:p w14:paraId="087354A7" w14:textId="047ABB2B"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475" w:author="Minsu Jeon" w:date="2022-09-18T22:20:00Z">
                  <w:rPr>
                    <w:rFonts w:ascii="Calibri" w:hAnsi="Calibri" w:cs="Arial"/>
                    <w:szCs w:val="18"/>
                  </w:rPr>
                </w:rPrChange>
              </w:rPr>
            </w:pPr>
            <w:r w:rsidRPr="00D40719">
              <w:rPr>
                <w:rFonts w:cstheme="minorHAnsi"/>
                <w:szCs w:val="18"/>
                <w:rPrChange w:id="476" w:author="Minsu Jeon" w:date="2022-09-18T22:20:00Z">
                  <w:rPr>
                    <w:rFonts w:ascii="Calibri" w:hAnsi="Calibri" w:cs="Arial"/>
                    <w:szCs w:val="18"/>
                  </w:rPr>
                </w:rPrChange>
              </w:rPr>
              <w:t>New Guideline on the need and potential solutions</w:t>
            </w:r>
          </w:p>
        </w:tc>
        <w:tc>
          <w:tcPr>
            <w:tcW w:w="1276" w:type="dxa"/>
            <w:tcPrChange w:id="477" w:author="Minsu Jeon" w:date="2022-09-18T22:21:00Z">
              <w:tcPr>
                <w:tcW w:w="1334" w:type="dxa"/>
                <w:gridSpan w:val="2"/>
              </w:tcPr>
            </w:tcPrChange>
          </w:tcPr>
          <w:p w14:paraId="7E065F2C" w14:textId="16235861"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78" w:author="Minsu Jeon" w:date="2022-09-18T22:21:00Z">
              <w:tcPr>
                <w:tcW w:w="1324" w:type="dxa"/>
                <w:gridSpan w:val="2"/>
              </w:tcPr>
            </w:tcPrChange>
          </w:tcPr>
          <w:p w14:paraId="557E187D" w14:textId="45B88EE4"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79" w:author="Minsu Jeon" w:date="2022-09-18T22:21:00Z">
              <w:tcPr>
                <w:tcW w:w="1486" w:type="dxa"/>
                <w:gridSpan w:val="2"/>
              </w:tcPr>
            </w:tcPrChange>
          </w:tcPr>
          <w:p w14:paraId="617E56D7"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870931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480" w:author="Minsu Jeon" w:date="2022-09-18T22:21:00Z">
              <w:tcPr>
                <w:tcW w:w="1097" w:type="dxa"/>
              </w:tcPr>
            </w:tcPrChange>
          </w:tcPr>
          <w:p w14:paraId="1450FEC0"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481" w:author="Minsu Jeon" w:date="2022-09-18T22:21:00Z">
              <w:tcPr>
                <w:tcW w:w="1450" w:type="dxa"/>
              </w:tcPr>
            </w:tcPrChange>
          </w:tcPr>
          <w:p w14:paraId="0249CCA4" w14:textId="36C9AF82"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3.2 </w:t>
            </w:r>
            <w:r w:rsidRPr="00D40719">
              <w:rPr>
                <w:rFonts w:cstheme="minorHAnsi"/>
                <w:szCs w:val="18"/>
                <w:rPrChange w:id="482" w:author="Minsu Jeon" w:date="2022-09-18T22:20:00Z">
                  <w:rPr>
                    <w:rFonts w:ascii="Calibri" w:hAnsi="Calibri"/>
                    <w:szCs w:val="18"/>
                  </w:rPr>
                </w:rPrChange>
              </w:rPr>
              <w:t xml:space="preserve">Terrestrial positioning and timing (including eLoran, </w:t>
            </w:r>
            <w:r w:rsidRPr="00D40719">
              <w:rPr>
                <w:rFonts w:cstheme="minorHAnsi"/>
                <w:noProof/>
                <w:szCs w:val="18"/>
                <w:rPrChange w:id="483" w:author="Minsu Jeon" w:date="2022-09-18T22:20:00Z">
                  <w:rPr>
                    <w:rFonts w:ascii="Calibri" w:hAnsi="Calibri"/>
                    <w:noProof/>
                    <w:szCs w:val="18"/>
                  </w:rPr>
                </w:rPrChange>
              </w:rPr>
              <w:t>eChayka</w:t>
            </w:r>
            <w:r w:rsidRPr="00D40719">
              <w:rPr>
                <w:rFonts w:cstheme="minorHAnsi"/>
                <w:szCs w:val="18"/>
                <w:rPrChange w:id="484" w:author="Minsu Jeon" w:date="2022-09-18T22:20:00Z">
                  <w:rPr>
                    <w:rFonts w:ascii="Calibri" w:hAnsi="Calibri"/>
                    <w:szCs w:val="18"/>
                  </w:rPr>
                </w:rPrChange>
              </w:rPr>
              <w:t>, R-mode)</w:t>
            </w:r>
          </w:p>
        </w:tc>
        <w:tc>
          <w:tcPr>
            <w:tcW w:w="2977" w:type="dxa"/>
            <w:tcPrChange w:id="485" w:author="Minsu Jeon" w:date="2022-09-18T22:21:00Z">
              <w:tcPr>
                <w:tcW w:w="2762" w:type="dxa"/>
              </w:tcPr>
            </w:tcPrChange>
          </w:tcPr>
          <w:p w14:paraId="643C6E97" w14:textId="6DE86372"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486" w:author="Minsu Jeon" w:date="2022-09-18T22:20:00Z">
                  <w:rPr>
                    <w:rFonts w:ascii="Calibri" w:hAnsi="Calibri" w:cs="Arial"/>
                    <w:szCs w:val="18"/>
                    <w:lang w:val="fr-FR"/>
                  </w:rPr>
                </w:rPrChange>
              </w:rPr>
              <w:t>R-Mode development</w:t>
            </w:r>
          </w:p>
        </w:tc>
        <w:tc>
          <w:tcPr>
            <w:tcW w:w="3685" w:type="dxa"/>
            <w:tcPrChange w:id="487" w:author="Minsu Jeon" w:date="2022-09-18T22:21:00Z">
              <w:tcPr>
                <w:tcW w:w="3228" w:type="dxa"/>
                <w:gridSpan w:val="2"/>
              </w:tcPr>
            </w:tcPrChange>
          </w:tcPr>
          <w:p w14:paraId="7D6B8DD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88" w:author="Minsu Jeon" w:date="2022-09-18T22:21:00Z">
              <w:tcPr>
                <w:tcW w:w="1879" w:type="dxa"/>
                <w:gridSpan w:val="3"/>
                <w:vAlign w:val="center"/>
              </w:tcPr>
            </w:tcPrChange>
          </w:tcPr>
          <w:p w14:paraId="736B05EF" w14:textId="77777777" w:rsidR="009074AF" w:rsidRPr="00D40719" w:rsidRDefault="009074AF" w:rsidP="00B76108">
            <w:pPr>
              <w:cnfStyle w:val="000000100000" w:firstRow="0" w:lastRow="0" w:firstColumn="0" w:lastColumn="0" w:oddVBand="0" w:evenVBand="0" w:oddHBand="1" w:evenHBand="0" w:firstRowFirstColumn="0" w:firstRowLastColumn="0" w:lastRowFirstColumn="0" w:lastRowLastColumn="0"/>
              <w:rPr>
                <w:rFonts w:cstheme="minorHAnsi"/>
                <w:szCs w:val="18"/>
                <w:rPrChange w:id="489" w:author="Minsu Jeon" w:date="2022-09-18T22:20:00Z">
                  <w:rPr>
                    <w:rFonts w:ascii="Calibri" w:hAnsi="Calibri" w:cs="Arial"/>
                    <w:szCs w:val="18"/>
                  </w:rPr>
                </w:rPrChange>
              </w:rPr>
            </w:pPr>
            <w:r w:rsidRPr="00D40719">
              <w:rPr>
                <w:rFonts w:cstheme="minorHAnsi"/>
                <w:szCs w:val="18"/>
                <w:rPrChange w:id="490" w:author="Minsu Jeon" w:date="2022-09-18T22:20:00Z">
                  <w:rPr>
                    <w:rFonts w:ascii="Calibri" w:hAnsi="Calibri" w:cs="Arial"/>
                    <w:szCs w:val="18"/>
                  </w:rPr>
                </w:rPrChange>
              </w:rPr>
              <w:t>Development of R-Mode Guideline</w:t>
            </w:r>
          </w:p>
          <w:p w14:paraId="222D7309" w14:textId="6BCF8D32" w:rsidR="009074AF" w:rsidRPr="00D40719" w:rsidRDefault="009074AF" w:rsidP="00B76108">
            <w:pPr>
              <w:cnfStyle w:val="000000100000" w:firstRow="0" w:lastRow="0" w:firstColumn="0" w:lastColumn="0" w:oddVBand="0" w:evenVBand="0" w:oddHBand="1" w:evenHBand="0" w:firstRowFirstColumn="0" w:firstRowLastColumn="0" w:lastRowFirstColumn="0" w:lastRowLastColumn="0"/>
              <w:rPr>
                <w:rFonts w:cstheme="minorHAnsi"/>
                <w:szCs w:val="18"/>
                <w:rPrChange w:id="491" w:author="Minsu Jeon" w:date="2022-09-18T22:20:00Z">
                  <w:rPr>
                    <w:rFonts w:ascii="Calibri" w:hAnsi="Calibri" w:cs="Arial"/>
                    <w:szCs w:val="18"/>
                  </w:rPr>
                </w:rPrChange>
              </w:rPr>
            </w:pPr>
            <w:r w:rsidRPr="00D40719">
              <w:rPr>
                <w:rFonts w:cstheme="minorHAnsi"/>
                <w:szCs w:val="18"/>
                <w:rPrChange w:id="492" w:author="Minsu Jeon" w:date="2022-09-18T22:20:00Z">
                  <w:rPr>
                    <w:rFonts w:ascii="Calibri" w:hAnsi="Calibri" w:cs="Arial"/>
                    <w:szCs w:val="18"/>
                  </w:rPr>
                </w:rPrChange>
              </w:rPr>
              <w:t>Coordination of R-Mode test beds</w:t>
            </w:r>
          </w:p>
        </w:tc>
        <w:tc>
          <w:tcPr>
            <w:tcW w:w="1276" w:type="dxa"/>
            <w:tcPrChange w:id="493" w:author="Minsu Jeon" w:date="2022-09-18T22:21:00Z">
              <w:tcPr>
                <w:tcW w:w="1334" w:type="dxa"/>
                <w:gridSpan w:val="2"/>
              </w:tcPr>
            </w:tcPrChange>
          </w:tcPr>
          <w:p w14:paraId="44A2D28C" w14:textId="194F57E6"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94" w:author="Minsu Jeon" w:date="2022-09-18T22:21:00Z">
              <w:tcPr>
                <w:tcW w:w="1324" w:type="dxa"/>
                <w:gridSpan w:val="2"/>
              </w:tcPr>
            </w:tcPrChange>
          </w:tcPr>
          <w:p w14:paraId="35741A21" w14:textId="13EB3897"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95" w:author="Minsu Jeon" w:date="2022-09-18T22:21:00Z">
              <w:tcPr>
                <w:tcW w:w="1486" w:type="dxa"/>
                <w:gridSpan w:val="2"/>
              </w:tcPr>
            </w:tcPrChange>
          </w:tcPr>
          <w:p w14:paraId="421B329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09554B7"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496" w:author="Minsu Jeon" w:date="2022-09-18T22:21:00Z">
              <w:tcPr>
                <w:tcW w:w="1097" w:type="dxa"/>
              </w:tcPr>
            </w:tcPrChange>
          </w:tcPr>
          <w:p w14:paraId="49E213D1" w14:textId="77777777" w:rsidR="009074AF" w:rsidRPr="00D40719" w:rsidRDefault="009074AF" w:rsidP="009074AF">
            <w:pPr>
              <w:rPr>
                <w:rFonts w:cstheme="minorHAnsi"/>
                <w:szCs w:val="18"/>
                <w:lang w:eastAsia="en-GB"/>
              </w:rPr>
            </w:pPr>
          </w:p>
        </w:tc>
        <w:tc>
          <w:tcPr>
            <w:tcW w:w="1450" w:type="dxa"/>
            <w:tcPrChange w:id="497" w:author="Minsu Jeon" w:date="2022-09-18T22:21:00Z">
              <w:tcPr>
                <w:tcW w:w="1450" w:type="dxa"/>
              </w:tcPr>
            </w:tcPrChange>
          </w:tcPr>
          <w:p w14:paraId="011F177D" w14:textId="0129E1E2"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3.3 </w:t>
            </w:r>
            <w:r w:rsidRPr="00D40719">
              <w:rPr>
                <w:rFonts w:cstheme="minorHAnsi"/>
                <w:szCs w:val="18"/>
                <w:rPrChange w:id="498" w:author="Minsu Jeon" w:date="2022-09-18T22:20:00Z">
                  <w:rPr>
                    <w:rFonts w:ascii="Calibri" w:hAnsi="Calibri"/>
                    <w:szCs w:val="18"/>
                  </w:rPr>
                </w:rPrChange>
              </w:rPr>
              <w:t>Racon &amp; radar positioning</w:t>
            </w:r>
          </w:p>
        </w:tc>
        <w:tc>
          <w:tcPr>
            <w:tcW w:w="2977" w:type="dxa"/>
            <w:tcPrChange w:id="499" w:author="Minsu Jeon" w:date="2022-09-18T22:21:00Z">
              <w:tcPr>
                <w:tcW w:w="2977" w:type="dxa"/>
                <w:gridSpan w:val="2"/>
              </w:tcPr>
            </w:tcPrChange>
          </w:tcPr>
          <w:p w14:paraId="20D4D2BB" w14:textId="073C08E9"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fr-FR"/>
                <w:rPrChange w:id="500" w:author="Minsu Jeon" w:date="2022-09-18T22:20:00Z">
                  <w:rPr>
                    <w:rFonts w:ascii="Calibri" w:hAnsi="Calibri" w:cs="Arial"/>
                    <w:szCs w:val="18"/>
                    <w:lang w:val="fr-FR"/>
                  </w:rPr>
                </w:rPrChange>
              </w:rPr>
              <w:t>Radar &amp; Ehanced Racon positioning</w:t>
            </w:r>
          </w:p>
        </w:tc>
        <w:tc>
          <w:tcPr>
            <w:tcW w:w="3685" w:type="dxa"/>
            <w:tcPrChange w:id="501" w:author="Minsu Jeon" w:date="2022-09-18T22:21:00Z">
              <w:tcPr>
                <w:tcW w:w="3013" w:type="dxa"/>
              </w:tcPr>
            </w:tcPrChange>
          </w:tcPr>
          <w:p w14:paraId="1FA50BE1"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02" w:author="Minsu Jeon" w:date="2022-09-18T22:21:00Z">
              <w:tcPr>
                <w:tcW w:w="1879" w:type="dxa"/>
                <w:gridSpan w:val="3"/>
                <w:vAlign w:val="center"/>
              </w:tcPr>
            </w:tcPrChange>
          </w:tcPr>
          <w:p w14:paraId="14689C3F" w14:textId="77777777" w:rsidR="009074AF" w:rsidRPr="00D40719" w:rsidRDefault="009074AF" w:rsidP="00B76108">
            <w:pPr>
              <w:cnfStyle w:val="000000000000" w:firstRow="0" w:lastRow="0" w:firstColumn="0" w:lastColumn="0" w:oddVBand="0" w:evenVBand="0" w:oddHBand="0" w:evenHBand="0" w:firstRowFirstColumn="0" w:firstRowLastColumn="0" w:lastRowFirstColumn="0" w:lastRowLastColumn="0"/>
              <w:rPr>
                <w:rFonts w:cstheme="minorHAnsi"/>
                <w:szCs w:val="18"/>
                <w:rPrChange w:id="503" w:author="Minsu Jeon" w:date="2022-09-18T22:20:00Z">
                  <w:rPr>
                    <w:rFonts w:ascii="Calibri" w:hAnsi="Calibri" w:cs="Arial"/>
                    <w:szCs w:val="18"/>
                  </w:rPr>
                </w:rPrChange>
              </w:rPr>
            </w:pPr>
            <w:r w:rsidRPr="00D40719">
              <w:rPr>
                <w:rFonts w:cstheme="minorHAnsi"/>
                <w:szCs w:val="18"/>
                <w:rPrChange w:id="504" w:author="Minsu Jeon" w:date="2022-09-18T22:20:00Z">
                  <w:rPr>
                    <w:rFonts w:ascii="Calibri" w:hAnsi="Calibri" w:cs="Arial"/>
                    <w:szCs w:val="18"/>
                  </w:rPr>
                </w:rPrChange>
              </w:rPr>
              <w:t>Development of eRacon/eRadar technology</w:t>
            </w:r>
          </w:p>
          <w:p w14:paraId="19C581B5" w14:textId="33E50484" w:rsidR="009074AF" w:rsidRPr="00D40719" w:rsidRDefault="009074AF" w:rsidP="00B76108">
            <w:pPr>
              <w:cnfStyle w:val="000000000000" w:firstRow="0" w:lastRow="0" w:firstColumn="0" w:lastColumn="0" w:oddVBand="0" w:evenVBand="0" w:oddHBand="0" w:evenHBand="0" w:firstRowFirstColumn="0" w:firstRowLastColumn="0" w:lastRowFirstColumn="0" w:lastRowLastColumn="0"/>
              <w:rPr>
                <w:rFonts w:cstheme="minorHAnsi"/>
                <w:szCs w:val="18"/>
                <w:rPrChange w:id="505" w:author="Minsu Jeon" w:date="2022-09-18T22:20:00Z">
                  <w:rPr>
                    <w:rFonts w:ascii="Calibri" w:hAnsi="Calibri" w:cs="Arial"/>
                    <w:szCs w:val="18"/>
                  </w:rPr>
                </w:rPrChange>
              </w:rPr>
            </w:pPr>
            <w:r w:rsidRPr="00D40719">
              <w:rPr>
                <w:rFonts w:cstheme="minorHAnsi"/>
                <w:szCs w:val="18"/>
                <w:rPrChange w:id="506" w:author="Minsu Jeon" w:date="2022-09-18T22:20:00Z">
                  <w:rPr>
                    <w:rFonts w:ascii="Calibri" w:hAnsi="Calibri" w:cs="Arial"/>
                    <w:szCs w:val="18"/>
                  </w:rPr>
                </w:rPrChange>
              </w:rPr>
              <w:t>Review related IALA documents</w:t>
            </w:r>
            <w:ins w:id="507" w:author="Minsu Jeon" w:date="2022-09-14T11:15:00Z">
              <w:r w:rsidR="003B1BAE" w:rsidRPr="00D40719">
                <w:rPr>
                  <w:rFonts w:cstheme="minorHAnsi"/>
                  <w:szCs w:val="18"/>
                  <w:rPrChange w:id="508" w:author="Minsu Jeon" w:date="2022-09-18T22:20:00Z">
                    <w:rPr>
                      <w:rFonts w:ascii="Calibri" w:hAnsi="Calibri" w:cs="Arial"/>
                      <w:szCs w:val="18"/>
                    </w:rPr>
                  </w:rPrChange>
                </w:rPr>
                <w:t>. Updated guideline on radar positio</w:t>
              </w:r>
            </w:ins>
            <w:ins w:id="509" w:author="Minsu Jeon" w:date="2022-09-14T11:16:00Z">
              <w:r w:rsidR="003B1BAE" w:rsidRPr="00D40719">
                <w:rPr>
                  <w:rFonts w:cstheme="minorHAnsi"/>
                  <w:szCs w:val="18"/>
                  <w:rPrChange w:id="510" w:author="Minsu Jeon" w:date="2022-09-18T22:20:00Z">
                    <w:rPr>
                      <w:rFonts w:ascii="Calibri" w:hAnsi="Calibri" w:cs="Arial"/>
                      <w:szCs w:val="18"/>
                    </w:rPr>
                  </w:rPrChange>
                </w:rPr>
                <w:t>ning</w:t>
              </w:r>
            </w:ins>
          </w:p>
        </w:tc>
        <w:tc>
          <w:tcPr>
            <w:tcW w:w="1276" w:type="dxa"/>
            <w:tcPrChange w:id="511" w:author="Minsu Jeon" w:date="2022-09-18T22:21:00Z">
              <w:tcPr>
                <w:tcW w:w="1334" w:type="dxa"/>
                <w:gridSpan w:val="2"/>
              </w:tcPr>
            </w:tcPrChange>
          </w:tcPr>
          <w:p w14:paraId="490DB91C" w14:textId="364A8894"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12" w:author="Minsu Jeon" w:date="2022-09-18T22:21:00Z">
              <w:tcPr>
                <w:tcW w:w="1324" w:type="dxa"/>
                <w:gridSpan w:val="2"/>
              </w:tcPr>
            </w:tcPrChange>
          </w:tcPr>
          <w:p w14:paraId="2E8339C8" w14:textId="4374B968"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13" w:author="Minsu Jeon" w:date="2022-09-18T22:21:00Z">
              <w:tcPr>
                <w:tcW w:w="1486" w:type="dxa"/>
                <w:gridSpan w:val="2"/>
              </w:tcPr>
            </w:tcPrChange>
          </w:tcPr>
          <w:p w14:paraId="7B4C7E47"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605DB0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514" w:author="Minsu Jeon" w:date="2022-09-18T22:21:00Z">
              <w:tcPr>
                <w:tcW w:w="1097" w:type="dxa"/>
              </w:tcPr>
            </w:tcPrChange>
          </w:tcPr>
          <w:p w14:paraId="6A1017E9"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515" w:author="Minsu Jeon" w:date="2022-09-18T22:21:00Z">
              <w:tcPr>
                <w:tcW w:w="1450" w:type="dxa"/>
              </w:tcPr>
            </w:tcPrChange>
          </w:tcPr>
          <w:p w14:paraId="067229FB" w14:textId="2DBB5AC1"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3.4 </w:t>
            </w:r>
            <w:r w:rsidRPr="00D40719">
              <w:rPr>
                <w:rFonts w:cstheme="minorHAnsi"/>
                <w:szCs w:val="18"/>
                <w:rPrChange w:id="516" w:author="Minsu Jeon" w:date="2022-09-18T22:20:00Z">
                  <w:rPr>
                    <w:rFonts w:ascii="Calibri" w:hAnsi="Calibri"/>
                    <w:szCs w:val="18"/>
                  </w:rPr>
                </w:rPrChange>
              </w:rPr>
              <w:t>Augmentation services (SBAS &amp; DGNSS)</w:t>
            </w:r>
          </w:p>
        </w:tc>
        <w:tc>
          <w:tcPr>
            <w:tcW w:w="2977" w:type="dxa"/>
            <w:tcPrChange w:id="517" w:author="Minsu Jeon" w:date="2022-09-18T22:21:00Z">
              <w:tcPr>
                <w:tcW w:w="2762" w:type="dxa"/>
              </w:tcPr>
            </w:tcPrChange>
          </w:tcPr>
          <w:p w14:paraId="64C12E9D" w14:textId="252E9183"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518" w:author="Minsu Jeon" w:date="2022-09-18T22:20:00Z">
                  <w:rPr>
                    <w:rFonts w:ascii="Calibri" w:hAnsi="Calibri" w:cs="Arial"/>
                    <w:szCs w:val="18"/>
                    <w:lang w:val="fr-FR"/>
                  </w:rPr>
                </w:rPrChange>
              </w:rPr>
              <w:t>Augmentation systems</w:t>
            </w:r>
          </w:p>
        </w:tc>
        <w:tc>
          <w:tcPr>
            <w:tcW w:w="3685" w:type="dxa"/>
            <w:tcPrChange w:id="519" w:author="Minsu Jeon" w:date="2022-09-18T22:21:00Z">
              <w:tcPr>
                <w:tcW w:w="3228" w:type="dxa"/>
                <w:gridSpan w:val="2"/>
              </w:tcPr>
            </w:tcPrChange>
          </w:tcPr>
          <w:p w14:paraId="62263239"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20" w:author="Minsu Jeon" w:date="2022-09-18T22:21:00Z">
              <w:tcPr>
                <w:tcW w:w="1879" w:type="dxa"/>
                <w:gridSpan w:val="3"/>
                <w:vAlign w:val="center"/>
              </w:tcPr>
            </w:tcPrChange>
          </w:tcPr>
          <w:p w14:paraId="6E6191D7" w14:textId="61000F21"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21" w:author="Minsu Jeon" w:date="2022-09-18T22:20:00Z">
                  <w:rPr>
                    <w:rFonts w:ascii="Calibri" w:hAnsi="Calibri" w:cs="Arial"/>
                    <w:szCs w:val="18"/>
                  </w:rPr>
                </w:rPrChange>
              </w:rPr>
            </w:pPr>
            <w:r w:rsidRPr="00D40719">
              <w:rPr>
                <w:rFonts w:cstheme="minorHAnsi"/>
                <w:szCs w:val="18"/>
                <w:rPrChange w:id="522" w:author="Minsu Jeon" w:date="2022-09-18T22:20:00Z">
                  <w:rPr>
                    <w:rFonts w:ascii="Calibri" w:hAnsi="Calibri" w:cs="Arial"/>
                    <w:szCs w:val="18"/>
                  </w:rPr>
                </w:rPrChange>
              </w:rPr>
              <w:t>Watching brief on DGNSS developments, both SBAS and marine Radiobeacon and update IALA documents as necessary</w:t>
            </w:r>
          </w:p>
        </w:tc>
        <w:tc>
          <w:tcPr>
            <w:tcW w:w="1276" w:type="dxa"/>
            <w:tcPrChange w:id="523" w:author="Minsu Jeon" w:date="2022-09-18T22:21:00Z">
              <w:tcPr>
                <w:tcW w:w="1334" w:type="dxa"/>
                <w:gridSpan w:val="2"/>
              </w:tcPr>
            </w:tcPrChange>
          </w:tcPr>
          <w:p w14:paraId="3024DCD8" w14:textId="6EAC4546"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24" w:author="Minsu Jeon" w:date="2022-09-18T22:21:00Z">
              <w:tcPr>
                <w:tcW w:w="1324" w:type="dxa"/>
                <w:gridSpan w:val="2"/>
              </w:tcPr>
            </w:tcPrChange>
          </w:tcPr>
          <w:p w14:paraId="11390823" w14:textId="2D7996DB"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25" w:author="Minsu Jeon" w:date="2022-09-18T22:21:00Z">
              <w:tcPr>
                <w:tcW w:w="1486" w:type="dxa"/>
                <w:gridSpan w:val="2"/>
              </w:tcPr>
            </w:tcPrChange>
          </w:tcPr>
          <w:p w14:paraId="53F9ECFF"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AB0C6A7"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526" w:author="Minsu Jeon" w:date="2022-09-18T22:21:00Z">
              <w:tcPr>
                <w:tcW w:w="1097" w:type="dxa"/>
              </w:tcPr>
            </w:tcPrChange>
          </w:tcPr>
          <w:p w14:paraId="5F5AC26B" w14:textId="77777777" w:rsidR="009074AF" w:rsidRPr="00D40719" w:rsidRDefault="009074AF" w:rsidP="009074AF">
            <w:pPr>
              <w:rPr>
                <w:rFonts w:cstheme="minorHAnsi"/>
                <w:szCs w:val="18"/>
                <w:lang w:eastAsia="en-GB"/>
              </w:rPr>
            </w:pPr>
          </w:p>
        </w:tc>
        <w:tc>
          <w:tcPr>
            <w:tcW w:w="1450" w:type="dxa"/>
            <w:tcPrChange w:id="527" w:author="Minsu Jeon" w:date="2022-09-18T22:21:00Z">
              <w:tcPr>
                <w:tcW w:w="1450" w:type="dxa"/>
              </w:tcPr>
            </w:tcPrChange>
          </w:tcPr>
          <w:p w14:paraId="37E174C3"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528" w:author="Minsu Jeon" w:date="2022-09-18T22:21:00Z">
              <w:tcPr>
                <w:tcW w:w="2977" w:type="dxa"/>
                <w:gridSpan w:val="2"/>
              </w:tcPr>
            </w:tcPrChange>
          </w:tcPr>
          <w:p w14:paraId="5F493A46" w14:textId="06911148"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fr-FR"/>
                <w:rPrChange w:id="529" w:author="Minsu Jeon" w:date="2022-09-18T22:20:00Z">
                  <w:rPr>
                    <w:rFonts w:ascii="Calibri" w:hAnsi="Calibri" w:cs="Arial"/>
                    <w:szCs w:val="18"/>
                    <w:lang w:val="fr-FR"/>
                  </w:rPr>
                </w:rPrChange>
              </w:rPr>
              <w:t>High accuracy systems</w:t>
            </w:r>
          </w:p>
        </w:tc>
        <w:tc>
          <w:tcPr>
            <w:tcW w:w="3685" w:type="dxa"/>
            <w:tcPrChange w:id="530" w:author="Minsu Jeon" w:date="2022-09-18T22:21:00Z">
              <w:tcPr>
                <w:tcW w:w="3013" w:type="dxa"/>
              </w:tcPr>
            </w:tcPrChange>
          </w:tcPr>
          <w:p w14:paraId="174D7CAE"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31" w:author="Minsu Jeon" w:date="2022-09-18T22:21:00Z">
              <w:tcPr>
                <w:tcW w:w="1879" w:type="dxa"/>
                <w:gridSpan w:val="3"/>
                <w:vAlign w:val="center"/>
              </w:tcPr>
            </w:tcPrChange>
          </w:tcPr>
          <w:p w14:paraId="12B4CC3F" w14:textId="5A5140ED"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32" w:author="Minsu Jeon" w:date="2022-09-18T22:20:00Z">
                  <w:rPr>
                    <w:rFonts w:ascii="Calibri" w:hAnsi="Calibri" w:cs="Arial"/>
                    <w:szCs w:val="18"/>
                  </w:rPr>
                </w:rPrChange>
              </w:rPr>
            </w:pPr>
            <w:r w:rsidRPr="00D40719">
              <w:rPr>
                <w:rFonts w:cstheme="minorHAnsi"/>
                <w:szCs w:val="18"/>
                <w:rPrChange w:id="533" w:author="Minsu Jeon" w:date="2022-09-18T22:20:00Z">
                  <w:rPr>
                    <w:rFonts w:ascii="Calibri" w:hAnsi="Calibri" w:cs="Arial"/>
                    <w:szCs w:val="18"/>
                  </w:rPr>
                </w:rPrChange>
              </w:rPr>
              <w:t>Guidance on new systems and how they can be used</w:t>
            </w:r>
          </w:p>
        </w:tc>
        <w:tc>
          <w:tcPr>
            <w:tcW w:w="1276" w:type="dxa"/>
            <w:tcPrChange w:id="534" w:author="Minsu Jeon" w:date="2022-09-18T22:21:00Z">
              <w:tcPr>
                <w:tcW w:w="1334" w:type="dxa"/>
                <w:gridSpan w:val="2"/>
              </w:tcPr>
            </w:tcPrChange>
          </w:tcPr>
          <w:p w14:paraId="3D0C46BB" w14:textId="407620E2"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35" w:author="Minsu Jeon" w:date="2022-09-18T22:21:00Z">
              <w:tcPr>
                <w:tcW w:w="1324" w:type="dxa"/>
                <w:gridSpan w:val="2"/>
              </w:tcPr>
            </w:tcPrChange>
          </w:tcPr>
          <w:p w14:paraId="1B025678" w14:textId="4A527B02"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36" w:author="Minsu Jeon" w:date="2022-09-18T22:21:00Z">
              <w:tcPr>
                <w:tcW w:w="1486" w:type="dxa"/>
                <w:gridSpan w:val="2"/>
              </w:tcPr>
            </w:tcPrChange>
          </w:tcPr>
          <w:p w14:paraId="43BBE79A"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0D83620"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537" w:author="Minsu Jeon" w:date="2022-09-18T22:21:00Z">
              <w:tcPr>
                <w:tcW w:w="1097" w:type="dxa"/>
              </w:tcPr>
            </w:tcPrChange>
          </w:tcPr>
          <w:p w14:paraId="4BC60DA5"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538" w:author="Minsu Jeon" w:date="2022-09-18T22:21:00Z">
              <w:tcPr>
                <w:tcW w:w="1450" w:type="dxa"/>
              </w:tcPr>
            </w:tcPrChange>
          </w:tcPr>
          <w:p w14:paraId="08065B18" w14:textId="02DBA576"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3.5 </w:t>
            </w:r>
            <w:r w:rsidRPr="00D40719">
              <w:rPr>
                <w:rFonts w:cstheme="minorHAnsi"/>
                <w:szCs w:val="18"/>
                <w:rPrChange w:id="539" w:author="Minsu Jeon" w:date="2022-09-18T22:20:00Z">
                  <w:rPr>
                    <w:rFonts w:ascii="Calibri" w:hAnsi="Calibri"/>
                    <w:szCs w:val="18"/>
                  </w:rPr>
                </w:rPrChange>
              </w:rPr>
              <w:t>Document updates</w:t>
            </w:r>
          </w:p>
        </w:tc>
        <w:tc>
          <w:tcPr>
            <w:tcW w:w="2977" w:type="dxa"/>
            <w:tcPrChange w:id="540" w:author="Minsu Jeon" w:date="2022-09-18T22:21:00Z">
              <w:tcPr>
                <w:tcW w:w="2762" w:type="dxa"/>
              </w:tcPr>
            </w:tcPrChange>
          </w:tcPr>
          <w:p w14:paraId="76E16DA0" w14:textId="06509D99"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en-US"/>
                <w:rPrChange w:id="541" w:author="Minsu Jeon" w:date="2022-09-18T22:20:00Z">
                  <w:rPr>
                    <w:rFonts w:ascii="Calibri" w:hAnsi="Calibri" w:cs="Arial"/>
                    <w:szCs w:val="18"/>
                    <w:lang w:val="en-US"/>
                  </w:rPr>
                </w:rPrChange>
              </w:rPr>
              <w:t>Review and update the WWRNP</w:t>
            </w:r>
          </w:p>
        </w:tc>
        <w:tc>
          <w:tcPr>
            <w:tcW w:w="3685" w:type="dxa"/>
            <w:tcPrChange w:id="542" w:author="Minsu Jeon" w:date="2022-09-18T22:21:00Z">
              <w:tcPr>
                <w:tcW w:w="3228" w:type="dxa"/>
                <w:gridSpan w:val="2"/>
              </w:tcPr>
            </w:tcPrChange>
          </w:tcPr>
          <w:p w14:paraId="41377F06"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43" w:author="Minsu Jeon" w:date="2022-09-18T22:21:00Z">
              <w:tcPr>
                <w:tcW w:w="1879" w:type="dxa"/>
                <w:gridSpan w:val="3"/>
                <w:vAlign w:val="center"/>
              </w:tcPr>
            </w:tcPrChange>
          </w:tcPr>
          <w:p w14:paraId="0910D23D" w14:textId="7A349910"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44" w:author="Minsu Jeon" w:date="2022-09-18T22:20:00Z">
                  <w:rPr>
                    <w:rFonts w:ascii="Calibri" w:hAnsi="Calibri" w:cs="Arial"/>
                    <w:szCs w:val="18"/>
                  </w:rPr>
                </w:rPrChange>
              </w:rPr>
            </w:pPr>
            <w:r w:rsidRPr="00D40719">
              <w:rPr>
                <w:rFonts w:cstheme="minorHAnsi"/>
                <w:szCs w:val="18"/>
                <w:rPrChange w:id="545" w:author="Minsu Jeon" w:date="2022-09-18T22:20:00Z">
                  <w:rPr>
                    <w:rFonts w:ascii="Calibri" w:hAnsi="Calibri" w:cs="Arial"/>
                    <w:szCs w:val="18"/>
                  </w:rPr>
                </w:rPrChange>
              </w:rPr>
              <w:t>Reissued WWRNP</w:t>
            </w:r>
          </w:p>
        </w:tc>
        <w:tc>
          <w:tcPr>
            <w:tcW w:w="1276" w:type="dxa"/>
            <w:tcPrChange w:id="546" w:author="Minsu Jeon" w:date="2022-09-18T22:21:00Z">
              <w:tcPr>
                <w:tcW w:w="1334" w:type="dxa"/>
                <w:gridSpan w:val="2"/>
              </w:tcPr>
            </w:tcPrChange>
          </w:tcPr>
          <w:p w14:paraId="655E2575" w14:textId="6FAA21D4"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47" w:author="Minsu Jeon" w:date="2022-09-18T22:21:00Z">
              <w:tcPr>
                <w:tcW w:w="1324" w:type="dxa"/>
                <w:gridSpan w:val="2"/>
              </w:tcPr>
            </w:tcPrChange>
          </w:tcPr>
          <w:p w14:paraId="67CFD54A" w14:textId="29DEA169"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48" w:author="Minsu Jeon" w:date="2022-09-18T22:21:00Z">
              <w:tcPr>
                <w:tcW w:w="1486" w:type="dxa"/>
                <w:gridSpan w:val="2"/>
              </w:tcPr>
            </w:tcPrChange>
          </w:tcPr>
          <w:p w14:paraId="2B366548"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4432D02"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549" w:author="Minsu Jeon" w:date="2022-09-18T22:21:00Z">
              <w:tcPr>
                <w:tcW w:w="1097" w:type="dxa"/>
              </w:tcPr>
            </w:tcPrChange>
          </w:tcPr>
          <w:p w14:paraId="676FAC56" w14:textId="77777777" w:rsidR="009074AF" w:rsidRPr="00D40719" w:rsidRDefault="009074AF" w:rsidP="009074AF">
            <w:pPr>
              <w:rPr>
                <w:rFonts w:cstheme="minorHAnsi"/>
                <w:szCs w:val="18"/>
                <w:lang w:eastAsia="en-GB"/>
              </w:rPr>
            </w:pPr>
          </w:p>
        </w:tc>
        <w:tc>
          <w:tcPr>
            <w:tcW w:w="1450" w:type="dxa"/>
            <w:tcPrChange w:id="550" w:author="Minsu Jeon" w:date="2022-09-18T22:21:00Z">
              <w:tcPr>
                <w:tcW w:w="1450" w:type="dxa"/>
              </w:tcPr>
            </w:tcPrChange>
          </w:tcPr>
          <w:p w14:paraId="42334F69"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551" w:author="Minsu Jeon" w:date="2022-09-18T22:21:00Z">
              <w:tcPr>
                <w:tcW w:w="2977" w:type="dxa"/>
                <w:gridSpan w:val="2"/>
              </w:tcPr>
            </w:tcPrChange>
          </w:tcPr>
          <w:p w14:paraId="457A513A" w14:textId="5DBAB106"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en-US"/>
                <w:rPrChange w:id="552" w:author="Minsu Jeon" w:date="2022-09-18T22:20:00Z">
                  <w:rPr>
                    <w:rFonts w:ascii="Calibri" w:hAnsi="Calibri" w:cs="Arial"/>
                    <w:szCs w:val="18"/>
                    <w:lang w:val="en-US"/>
                  </w:rPr>
                </w:rPrChange>
              </w:rPr>
              <w:t>Review and updates of documents related to the WG topics.</w:t>
            </w:r>
          </w:p>
        </w:tc>
        <w:tc>
          <w:tcPr>
            <w:tcW w:w="3685" w:type="dxa"/>
            <w:tcPrChange w:id="553" w:author="Minsu Jeon" w:date="2022-09-18T22:21:00Z">
              <w:tcPr>
                <w:tcW w:w="3013" w:type="dxa"/>
              </w:tcPr>
            </w:tcPrChange>
          </w:tcPr>
          <w:p w14:paraId="008AEEFF"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54" w:author="Minsu Jeon" w:date="2022-09-18T22:21:00Z">
              <w:tcPr>
                <w:tcW w:w="1879" w:type="dxa"/>
                <w:gridSpan w:val="3"/>
                <w:vAlign w:val="center"/>
              </w:tcPr>
            </w:tcPrChange>
          </w:tcPr>
          <w:p w14:paraId="6CFF66B4" w14:textId="4EE0FA44"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55" w:author="Minsu Jeon" w:date="2022-09-18T22:20:00Z">
                  <w:rPr>
                    <w:rFonts w:ascii="Calibri" w:hAnsi="Calibri" w:cs="Arial"/>
                    <w:szCs w:val="18"/>
                  </w:rPr>
                </w:rPrChange>
              </w:rPr>
            </w:pPr>
            <w:r w:rsidRPr="00D40719">
              <w:rPr>
                <w:rFonts w:cstheme="minorHAnsi"/>
                <w:szCs w:val="18"/>
                <w:rPrChange w:id="556" w:author="Minsu Jeon" w:date="2022-09-18T22:20:00Z">
                  <w:rPr>
                    <w:rFonts w:ascii="Calibri" w:hAnsi="Calibri" w:cs="Arial"/>
                    <w:szCs w:val="18"/>
                  </w:rPr>
                </w:rPrChange>
              </w:rPr>
              <w:t>Revised Recommendations and standards</w:t>
            </w:r>
          </w:p>
        </w:tc>
        <w:tc>
          <w:tcPr>
            <w:tcW w:w="1276" w:type="dxa"/>
            <w:tcPrChange w:id="557" w:author="Minsu Jeon" w:date="2022-09-18T22:21:00Z">
              <w:tcPr>
                <w:tcW w:w="1334" w:type="dxa"/>
                <w:gridSpan w:val="2"/>
              </w:tcPr>
            </w:tcPrChange>
          </w:tcPr>
          <w:p w14:paraId="1D13FED4" w14:textId="0A55FD43"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58" w:author="Minsu Jeon" w:date="2022-09-18T22:21:00Z">
              <w:tcPr>
                <w:tcW w:w="1324" w:type="dxa"/>
                <w:gridSpan w:val="2"/>
              </w:tcPr>
            </w:tcPrChange>
          </w:tcPr>
          <w:p w14:paraId="2323DE90" w14:textId="26B3AD79"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59" w:author="Minsu Jeon" w:date="2022-09-18T22:21:00Z">
              <w:tcPr>
                <w:tcW w:w="1486" w:type="dxa"/>
                <w:gridSpan w:val="2"/>
              </w:tcPr>
            </w:tcPrChange>
          </w:tcPr>
          <w:p w14:paraId="321E0218"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D0A0B4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560" w:author="Minsu Jeon" w:date="2022-09-18T22:21:00Z">
              <w:tcPr>
                <w:tcW w:w="1097" w:type="dxa"/>
              </w:tcPr>
            </w:tcPrChange>
          </w:tcPr>
          <w:p w14:paraId="6B024A37"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561" w:author="Minsu Jeon" w:date="2022-09-18T22:21:00Z">
              <w:tcPr>
                <w:tcW w:w="1450" w:type="dxa"/>
              </w:tcPr>
            </w:tcPrChange>
          </w:tcPr>
          <w:p w14:paraId="51E60AFA" w14:textId="3A0B6F24"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3.6 </w:t>
            </w:r>
            <w:r w:rsidRPr="00D40719">
              <w:rPr>
                <w:rFonts w:cstheme="minorHAnsi"/>
                <w:szCs w:val="18"/>
                <w:rPrChange w:id="562" w:author="Minsu Jeon" w:date="2022-09-18T22:20:00Z">
                  <w:rPr>
                    <w:rFonts w:ascii="Calibri" w:hAnsi="Calibri"/>
                    <w:szCs w:val="18"/>
                  </w:rPr>
                </w:rPrChange>
              </w:rPr>
              <w:t>Liaison with related bodies</w:t>
            </w:r>
          </w:p>
        </w:tc>
        <w:tc>
          <w:tcPr>
            <w:tcW w:w="2977" w:type="dxa"/>
            <w:tcPrChange w:id="563" w:author="Minsu Jeon" w:date="2022-09-18T22:21:00Z">
              <w:tcPr>
                <w:tcW w:w="2762" w:type="dxa"/>
              </w:tcPr>
            </w:tcPrChange>
          </w:tcPr>
          <w:p w14:paraId="01400159" w14:textId="5E262718"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564" w:author="Minsu Jeon" w:date="2022-09-18T22:20:00Z">
                  <w:rPr>
                    <w:rFonts w:ascii="Calibri" w:hAnsi="Calibri" w:cs="Arial"/>
                    <w:szCs w:val="18"/>
                    <w:lang w:val="fr-FR"/>
                  </w:rPr>
                </w:rPrChange>
              </w:rPr>
              <w:t>MASS overview and support</w:t>
            </w:r>
          </w:p>
        </w:tc>
        <w:tc>
          <w:tcPr>
            <w:tcW w:w="3685" w:type="dxa"/>
            <w:tcPrChange w:id="565" w:author="Minsu Jeon" w:date="2022-09-18T22:21:00Z">
              <w:tcPr>
                <w:tcW w:w="3228" w:type="dxa"/>
                <w:gridSpan w:val="2"/>
              </w:tcPr>
            </w:tcPrChange>
          </w:tcPr>
          <w:p w14:paraId="0F8075B9"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66" w:author="Minsu Jeon" w:date="2022-09-18T22:21:00Z">
              <w:tcPr>
                <w:tcW w:w="1879" w:type="dxa"/>
                <w:gridSpan w:val="3"/>
                <w:vAlign w:val="center"/>
              </w:tcPr>
            </w:tcPrChange>
          </w:tcPr>
          <w:p w14:paraId="4E30EB23" w14:textId="27EDDB7F"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67" w:author="Minsu Jeon" w:date="2022-09-18T22:20:00Z">
                  <w:rPr>
                    <w:rFonts w:ascii="Calibri" w:hAnsi="Calibri" w:cs="Arial"/>
                    <w:szCs w:val="18"/>
                  </w:rPr>
                </w:rPrChange>
              </w:rPr>
            </w:pPr>
            <w:r w:rsidRPr="00D40719">
              <w:rPr>
                <w:rFonts w:cstheme="minorHAnsi"/>
                <w:szCs w:val="18"/>
                <w:rPrChange w:id="568" w:author="Minsu Jeon" w:date="2022-09-18T22:20:00Z">
                  <w:rPr>
                    <w:rFonts w:ascii="Calibri" w:hAnsi="Calibri" w:cs="Arial"/>
                    <w:szCs w:val="18"/>
                  </w:rPr>
                </w:rPrChange>
              </w:rPr>
              <w:t>Watching brief on MASS developments and support for the PAP MASS task Group</w:t>
            </w:r>
          </w:p>
        </w:tc>
        <w:tc>
          <w:tcPr>
            <w:tcW w:w="1276" w:type="dxa"/>
            <w:tcPrChange w:id="569" w:author="Minsu Jeon" w:date="2022-09-18T22:21:00Z">
              <w:tcPr>
                <w:tcW w:w="1334" w:type="dxa"/>
                <w:gridSpan w:val="2"/>
              </w:tcPr>
            </w:tcPrChange>
          </w:tcPr>
          <w:p w14:paraId="45B97425" w14:textId="3866C2FA"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70" w:author="Minsu Jeon" w:date="2022-09-18T22:21:00Z">
              <w:tcPr>
                <w:tcW w:w="1324" w:type="dxa"/>
                <w:gridSpan w:val="2"/>
              </w:tcPr>
            </w:tcPrChange>
          </w:tcPr>
          <w:p w14:paraId="76A98A1A" w14:textId="3FD50C48"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71" w:author="Minsu Jeon" w:date="2022-09-18T22:21:00Z">
              <w:tcPr>
                <w:tcW w:w="1486" w:type="dxa"/>
                <w:gridSpan w:val="2"/>
              </w:tcPr>
            </w:tcPrChange>
          </w:tcPr>
          <w:p w14:paraId="6123FF6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37B14A6"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572" w:author="Minsu Jeon" w:date="2022-09-18T22:21:00Z">
              <w:tcPr>
                <w:tcW w:w="1097" w:type="dxa"/>
              </w:tcPr>
            </w:tcPrChange>
          </w:tcPr>
          <w:p w14:paraId="1603F7D5" w14:textId="77777777" w:rsidR="009074AF" w:rsidRPr="00D40719" w:rsidRDefault="009074AF" w:rsidP="009074AF">
            <w:pPr>
              <w:rPr>
                <w:rFonts w:cstheme="minorHAnsi"/>
                <w:szCs w:val="18"/>
                <w:lang w:eastAsia="en-GB"/>
              </w:rPr>
            </w:pPr>
          </w:p>
        </w:tc>
        <w:tc>
          <w:tcPr>
            <w:tcW w:w="1450" w:type="dxa"/>
            <w:tcPrChange w:id="573" w:author="Minsu Jeon" w:date="2022-09-18T22:21:00Z">
              <w:tcPr>
                <w:tcW w:w="1450" w:type="dxa"/>
              </w:tcPr>
            </w:tcPrChange>
          </w:tcPr>
          <w:p w14:paraId="314753F0"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Change w:id="574" w:author="Minsu Jeon" w:date="2022-09-18T22:21:00Z">
              <w:tcPr>
                <w:tcW w:w="2977" w:type="dxa"/>
                <w:gridSpan w:val="2"/>
              </w:tcPr>
            </w:tcPrChange>
          </w:tcPr>
          <w:p w14:paraId="186BE273" w14:textId="78B69D7B"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fr-FR"/>
                <w:rPrChange w:id="575" w:author="Minsu Jeon" w:date="2022-09-18T22:20:00Z">
                  <w:rPr>
                    <w:rFonts w:ascii="Calibri" w:hAnsi="Calibri" w:cs="Arial"/>
                    <w:szCs w:val="18"/>
                    <w:lang w:val="fr-FR"/>
                  </w:rPr>
                </w:rPrChange>
              </w:rPr>
              <w:t>S100 – S200 support</w:t>
            </w:r>
          </w:p>
        </w:tc>
        <w:tc>
          <w:tcPr>
            <w:tcW w:w="3685" w:type="dxa"/>
            <w:tcPrChange w:id="576" w:author="Minsu Jeon" w:date="2022-09-18T22:21:00Z">
              <w:tcPr>
                <w:tcW w:w="3013" w:type="dxa"/>
              </w:tcPr>
            </w:tcPrChange>
          </w:tcPr>
          <w:p w14:paraId="7DDB1B75"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77" w:author="Minsu Jeon" w:date="2022-09-18T22:21:00Z">
              <w:tcPr>
                <w:tcW w:w="1879" w:type="dxa"/>
                <w:gridSpan w:val="3"/>
                <w:vAlign w:val="center"/>
              </w:tcPr>
            </w:tcPrChange>
          </w:tcPr>
          <w:p w14:paraId="59B954DC" w14:textId="6B0A53FA"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78" w:author="Minsu Jeon" w:date="2022-09-18T22:20:00Z">
                  <w:rPr>
                    <w:rFonts w:ascii="Calibri" w:hAnsi="Calibri" w:cs="Arial"/>
                    <w:szCs w:val="18"/>
                  </w:rPr>
                </w:rPrChange>
              </w:rPr>
            </w:pPr>
            <w:r w:rsidRPr="00D40719">
              <w:rPr>
                <w:rFonts w:cstheme="minorHAnsi"/>
                <w:szCs w:val="18"/>
                <w:rPrChange w:id="579" w:author="Minsu Jeon" w:date="2022-09-18T22:20:00Z">
                  <w:rPr>
                    <w:rFonts w:ascii="Calibri" w:hAnsi="Calibri" w:cs="Arial"/>
                    <w:szCs w:val="18"/>
                  </w:rPr>
                </w:rPrChange>
              </w:rPr>
              <w:t>Watching brief on S-200 developments and response to any developments</w:t>
            </w:r>
          </w:p>
        </w:tc>
        <w:tc>
          <w:tcPr>
            <w:tcW w:w="1276" w:type="dxa"/>
            <w:tcPrChange w:id="580" w:author="Minsu Jeon" w:date="2022-09-18T22:21:00Z">
              <w:tcPr>
                <w:tcW w:w="1334" w:type="dxa"/>
                <w:gridSpan w:val="2"/>
              </w:tcPr>
            </w:tcPrChange>
          </w:tcPr>
          <w:p w14:paraId="35F9516A" w14:textId="2A682A14"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81" w:author="Minsu Jeon" w:date="2022-09-18T22:21:00Z">
              <w:tcPr>
                <w:tcW w:w="1324" w:type="dxa"/>
                <w:gridSpan w:val="2"/>
              </w:tcPr>
            </w:tcPrChange>
          </w:tcPr>
          <w:p w14:paraId="38B53303" w14:textId="26EA19FE"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82" w:author="Minsu Jeon" w:date="2022-09-18T22:21:00Z">
              <w:tcPr>
                <w:tcW w:w="1486" w:type="dxa"/>
                <w:gridSpan w:val="2"/>
              </w:tcPr>
            </w:tcPrChange>
          </w:tcPr>
          <w:p w14:paraId="1A72DC53"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421D0C0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583" w:author="Minsu Jeon" w:date="2022-09-18T22:21:00Z">
              <w:tcPr>
                <w:tcW w:w="1097" w:type="dxa"/>
              </w:tcPr>
            </w:tcPrChange>
          </w:tcPr>
          <w:p w14:paraId="653DBC25"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584" w:author="Minsu Jeon" w:date="2022-09-18T22:21:00Z">
              <w:tcPr>
                <w:tcW w:w="1450" w:type="dxa"/>
              </w:tcPr>
            </w:tcPrChange>
          </w:tcPr>
          <w:p w14:paraId="0C67C60A"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585" w:author="Minsu Jeon" w:date="2022-09-18T22:21:00Z">
              <w:tcPr>
                <w:tcW w:w="2762" w:type="dxa"/>
              </w:tcPr>
            </w:tcPrChange>
          </w:tcPr>
          <w:p w14:paraId="04252502" w14:textId="10C468C1"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586" w:author="Minsu Jeon" w:date="2022-09-18T22:20:00Z">
                  <w:rPr>
                    <w:rFonts w:ascii="Calibri" w:hAnsi="Calibri" w:cs="Arial"/>
                    <w:szCs w:val="18"/>
                  </w:rPr>
                </w:rPrChange>
              </w:rPr>
              <w:t>Liaison with related bodies</w:t>
            </w:r>
          </w:p>
        </w:tc>
        <w:tc>
          <w:tcPr>
            <w:tcW w:w="3685" w:type="dxa"/>
            <w:tcPrChange w:id="587" w:author="Minsu Jeon" w:date="2022-09-18T22:21:00Z">
              <w:tcPr>
                <w:tcW w:w="3228" w:type="dxa"/>
                <w:gridSpan w:val="2"/>
              </w:tcPr>
            </w:tcPrChange>
          </w:tcPr>
          <w:p w14:paraId="20097A1F"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88" w:author="Minsu Jeon" w:date="2022-09-18T22:21:00Z">
              <w:tcPr>
                <w:tcW w:w="1879" w:type="dxa"/>
                <w:gridSpan w:val="3"/>
                <w:vAlign w:val="center"/>
              </w:tcPr>
            </w:tcPrChange>
          </w:tcPr>
          <w:p w14:paraId="269EBA2D" w14:textId="06448A8C"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89" w:author="Minsu Jeon" w:date="2022-09-18T22:20:00Z">
                  <w:rPr>
                    <w:rFonts w:ascii="Calibri" w:hAnsi="Calibri" w:cs="Arial"/>
                    <w:szCs w:val="18"/>
                  </w:rPr>
                </w:rPrChange>
              </w:rPr>
            </w:pPr>
            <w:r w:rsidRPr="00D40719">
              <w:rPr>
                <w:rFonts w:cstheme="minorHAnsi"/>
                <w:szCs w:val="18"/>
                <w:rPrChange w:id="590" w:author="Minsu Jeon" w:date="2022-09-18T22:20:00Z">
                  <w:rPr>
                    <w:rFonts w:ascii="Calibri" w:hAnsi="Calibri" w:cs="Arial"/>
                    <w:szCs w:val="18"/>
                  </w:rPr>
                </w:rPrChange>
              </w:rPr>
              <w:t xml:space="preserve">Provide updates as needed, e.g. to ITU-R M.823 and others as required. </w:t>
            </w:r>
          </w:p>
        </w:tc>
        <w:tc>
          <w:tcPr>
            <w:tcW w:w="1276" w:type="dxa"/>
            <w:tcPrChange w:id="591" w:author="Minsu Jeon" w:date="2022-09-18T22:21:00Z">
              <w:tcPr>
                <w:tcW w:w="1334" w:type="dxa"/>
                <w:gridSpan w:val="2"/>
              </w:tcPr>
            </w:tcPrChange>
          </w:tcPr>
          <w:p w14:paraId="32590BB1" w14:textId="4A9FDE82"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92" w:author="Minsu Jeon" w:date="2022-09-18T22:21:00Z">
              <w:tcPr>
                <w:tcW w:w="1324" w:type="dxa"/>
                <w:gridSpan w:val="2"/>
              </w:tcPr>
            </w:tcPrChange>
          </w:tcPr>
          <w:p w14:paraId="1D2259BF" w14:textId="22B7F527"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93" w:author="Minsu Jeon" w:date="2022-09-18T22:21:00Z">
              <w:tcPr>
                <w:tcW w:w="1486" w:type="dxa"/>
                <w:gridSpan w:val="2"/>
              </w:tcPr>
            </w:tcPrChange>
          </w:tcPr>
          <w:p w14:paraId="49D9C310"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0AA432F"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594" w:author="Minsu Jeon" w:date="2022-09-18T22:21:00Z">
              <w:tcPr>
                <w:tcW w:w="1097" w:type="dxa"/>
              </w:tcPr>
            </w:tcPrChange>
          </w:tcPr>
          <w:p w14:paraId="4102159E" w14:textId="77777777" w:rsidR="009074AF" w:rsidRPr="00D40719" w:rsidRDefault="009074AF" w:rsidP="009074AF">
            <w:pPr>
              <w:rPr>
                <w:rFonts w:cstheme="minorHAnsi"/>
                <w:szCs w:val="18"/>
                <w:lang w:eastAsia="en-GB"/>
              </w:rPr>
            </w:pPr>
          </w:p>
        </w:tc>
        <w:tc>
          <w:tcPr>
            <w:tcW w:w="1450" w:type="dxa"/>
            <w:tcPrChange w:id="595" w:author="Minsu Jeon" w:date="2022-09-18T22:21:00Z">
              <w:tcPr>
                <w:tcW w:w="1450" w:type="dxa"/>
              </w:tcPr>
            </w:tcPrChange>
          </w:tcPr>
          <w:p w14:paraId="0804295D" w14:textId="10BA8521"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3.7 </w:t>
            </w:r>
            <w:r w:rsidRPr="00D40719">
              <w:rPr>
                <w:rFonts w:cstheme="minorHAnsi"/>
                <w:szCs w:val="18"/>
                <w:rPrChange w:id="596" w:author="Minsu Jeon" w:date="2022-09-18T22:20:00Z">
                  <w:rPr>
                    <w:rFonts w:ascii="Calibri" w:hAnsi="Calibri"/>
                    <w:szCs w:val="18"/>
                  </w:rPr>
                </w:rPrChange>
              </w:rPr>
              <w:t>PNT technology review</w:t>
            </w:r>
          </w:p>
        </w:tc>
        <w:tc>
          <w:tcPr>
            <w:tcW w:w="2977" w:type="dxa"/>
            <w:tcPrChange w:id="597" w:author="Minsu Jeon" w:date="2022-09-18T22:21:00Z">
              <w:tcPr>
                <w:tcW w:w="2977" w:type="dxa"/>
                <w:gridSpan w:val="2"/>
              </w:tcPr>
            </w:tcPrChange>
          </w:tcPr>
          <w:p w14:paraId="22B39BE5" w14:textId="59F36B56"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598" w:author="Minsu Jeon" w:date="2022-09-18T22:20:00Z">
                  <w:rPr>
                    <w:rFonts w:ascii="Calibri" w:hAnsi="Calibri" w:cs="Arial"/>
                    <w:szCs w:val="18"/>
                  </w:rPr>
                </w:rPrChange>
              </w:rPr>
              <w:t>Monitor developments in radionavigation topics for information exchange and development of appropriate guidance (inc. resilient PNT, cyber security, timing aspects etc).</w:t>
            </w:r>
          </w:p>
        </w:tc>
        <w:tc>
          <w:tcPr>
            <w:tcW w:w="3685" w:type="dxa"/>
            <w:tcPrChange w:id="599" w:author="Minsu Jeon" w:date="2022-09-18T22:21:00Z">
              <w:tcPr>
                <w:tcW w:w="3013" w:type="dxa"/>
              </w:tcPr>
            </w:tcPrChange>
          </w:tcPr>
          <w:p w14:paraId="5F706220"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600" w:author="Minsu Jeon" w:date="2022-09-18T22:21:00Z">
              <w:tcPr>
                <w:tcW w:w="1879" w:type="dxa"/>
                <w:gridSpan w:val="3"/>
                <w:vAlign w:val="center"/>
              </w:tcPr>
            </w:tcPrChange>
          </w:tcPr>
          <w:p w14:paraId="75715FD5" w14:textId="0E83BF8E"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601" w:author="Minsu Jeon" w:date="2022-09-18T22:20:00Z">
                  <w:rPr>
                    <w:rFonts w:ascii="Calibri" w:hAnsi="Calibri" w:cs="Arial"/>
                    <w:szCs w:val="18"/>
                  </w:rPr>
                </w:rPrChange>
              </w:rPr>
            </w:pPr>
            <w:r w:rsidRPr="00D40719">
              <w:rPr>
                <w:rFonts w:cstheme="minorHAnsi"/>
                <w:szCs w:val="18"/>
                <w:rPrChange w:id="602" w:author="Minsu Jeon" w:date="2022-09-18T22:20:00Z">
                  <w:rPr>
                    <w:rFonts w:ascii="Calibri" w:hAnsi="Calibri" w:cs="Arial"/>
                    <w:szCs w:val="18"/>
                  </w:rPr>
                </w:rPrChange>
              </w:rPr>
              <w:t>Rapporteur reports and new documents as required.</w:t>
            </w:r>
          </w:p>
        </w:tc>
        <w:tc>
          <w:tcPr>
            <w:tcW w:w="1276" w:type="dxa"/>
            <w:tcPrChange w:id="603" w:author="Minsu Jeon" w:date="2022-09-18T22:21:00Z">
              <w:tcPr>
                <w:tcW w:w="1334" w:type="dxa"/>
                <w:gridSpan w:val="2"/>
              </w:tcPr>
            </w:tcPrChange>
          </w:tcPr>
          <w:p w14:paraId="19765209" w14:textId="1B4AEDEA"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604" w:author="Minsu Jeon" w:date="2022-09-18T22:21:00Z">
              <w:tcPr>
                <w:tcW w:w="1324" w:type="dxa"/>
                <w:gridSpan w:val="2"/>
              </w:tcPr>
            </w:tcPrChange>
          </w:tcPr>
          <w:p w14:paraId="6B35ED39" w14:textId="667CFA97"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605" w:author="Minsu Jeon" w:date="2022-09-18T22:21:00Z">
              <w:tcPr>
                <w:tcW w:w="1486" w:type="dxa"/>
                <w:gridSpan w:val="2"/>
              </w:tcPr>
            </w:tcPrChange>
          </w:tcPr>
          <w:p w14:paraId="0EDA8844"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95A3FCD"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606" w:author="Minsu Jeon" w:date="2022-09-18T22:21:00Z">
              <w:tcPr>
                <w:tcW w:w="1097" w:type="dxa"/>
              </w:tcPr>
            </w:tcPrChange>
          </w:tcPr>
          <w:p w14:paraId="26FC6621" w14:textId="35C1B350"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S1040</w:t>
            </w:r>
          </w:p>
        </w:tc>
        <w:tc>
          <w:tcPr>
            <w:tcW w:w="1450" w:type="dxa"/>
            <w:tcPrChange w:id="607" w:author="Minsu Jeon" w:date="2022-09-18T22:21:00Z">
              <w:tcPr>
                <w:tcW w:w="1450" w:type="dxa"/>
              </w:tcPr>
            </w:tcPrChange>
          </w:tcPr>
          <w:p w14:paraId="3BE6D7CE" w14:textId="442AAE27" w:rsidR="009074AF" w:rsidRPr="00D40719" w:rsidRDefault="00D54D98"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08" w:author="Minsu Jeon" w:date="2022-09-18T21:15:00Z">
              <w:r w:rsidRPr="00D40719">
                <w:rPr>
                  <w:rFonts w:cstheme="minorHAnsi"/>
                  <w:szCs w:val="18"/>
                  <w:lang w:eastAsia="en-GB"/>
                </w:rPr>
                <w:t>4.2 operations</w:t>
              </w:r>
            </w:ins>
          </w:p>
        </w:tc>
        <w:tc>
          <w:tcPr>
            <w:tcW w:w="2977" w:type="dxa"/>
            <w:tcPrChange w:id="609" w:author="Minsu Jeon" w:date="2022-09-18T22:21:00Z">
              <w:tcPr>
                <w:tcW w:w="2762" w:type="dxa"/>
              </w:tcPr>
            </w:tcPrChange>
          </w:tcPr>
          <w:p w14:paraId="3F5E5A6D" w14:textId="77CFACF7" w:rsidR="00D54D98" w:rsidRPr="00D40719" w:rsidRDefault="00D54D98" w:rsidP="00D54D98">
            <w:pPr>
              <w:cnfStyle w:val="000000100000" w:firstRow="0" w:lastRow="0" w:firstColumn="0" w:lastColumn="0" w:oddVBand="0" w:evenVBand="0" w:oddHBand="1" w:evenHBand="0" w:firstRowFirstColumn="0" w:firstRowLastColumn="0" w:lastRowFirstColumn="0" w:lastRowLastColumn="0"/>
              <w:rPr>
                <w:ins w:id="610" w:author="Minsu Jeon" w:date="2022-09-18T21:15:00Z"/>
                <w:rFonts w:cstheme="minorHAnsi"/>
                <w:szCs w:val="18"/>
                <w:rPrChange w:id="611" w:author="Minsu Jeon" w:date="2022-09-18T22:20:00Z">
                  <w:rPr>
                    <w:ins w:id="612" w:author="Minsu Jeon" w:date="2022-09-18T21:15:00Z"/>
                    <w:rFonts w:eastAsiaTheme="minorEastAsia"/>
                  </w:rPr>
                </w:rPrChange>
              </w:rPr>
              <w:pPrChange w:id="613" w:author="Minsu Jeon" w:date="2022-09-18T21:16:00Z">
                <w:pPr>
                  <w:pStyle w:val="Heading1"/>
                  <w:outlineLvl w:val="0"/>
                  <w:cnfStyle w:val="000000100000" w:firstRow="0" w:lastRow="0" w:firstColumn="0" w:lastColumn="0" w:oddVBand="0" w:evenVBand="0" w:oddHBand="1" w:evenHBand="0" w:firstRowFirstColumn="0" w:firstRowLastColumn="0" w:lastRowFirstColumn="0" w:lastRowLastColumn="0"/>
                </w:pPr>
              </w:pPrChange>
            </w:pPr>
            <w:bookmarkStart w:id="614" w:name="_Toc113804320"/>
            <w:ins w:id="615" w:author="Minsu Jeon" w:date="2022-09-18T21:15:00Z">
              <w:r w:rsidRPr="00D40719">
                <w:rPr>
                  <w:rFonts w:cstheme="minorHAnsi"/>
                  <w:szCs w:val="18"/>
                  <w:rPrChange w:id="616" w:author="Minsu Jeon" w:date="2022-09-18T22:20:00Z">
                    <w:rPr>
                      <w:rFonts w:eastAsiaTheme="minorEastAsia"/>
                    </w:rPr>
                  </w:rPrChange>
                </w:rPr>
                <w:t>Update documents that require changes to incorporate the new terminology post adoption of the revised IMO Resolution on Vessel Traffic Services</w:t>
              </w:r>
              <w:bookmarkEnd w:id="614"/>
            </w:ins>
          </w:p>
          <w:p w14:paraId="1AD08C55" w14:textId="77777777"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617" w:author="Minsu Jeon" w:date="2022-09-18T22:21:00Z">
              <w:tcPr>
                <w:tcW w:w="3228" w:type="dxa"/>
                <w:gridSpan w:val="2"/>
              </w:tcPr>
            </w:tcPrChange>
          </w:tcPr>
          <w:p w14:paraId="21F1CF2E" w14:textId="3D60E447" w:rsidR="009074AF" w:rsidRPr="00D40719" w:rsidRDefault="0089732D"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18" w:author="Minsu Jeon" w:date="2022-09-18T21:18:00Z">
              <w:r w:rsidRPr="00D40719">
                <w:rPr>
                  <w:rFonts w:cstheme="minorHAnsi"/>
                  <w:szCs w:val="18"/>
                  <w:lang w:eastAsia="en-GB"/>
                  <w:rPrChange w:id="619" w:author="Minsu Jeon" w:date="2022-09-18T22:20:00Z">
                    <w:rPr>
                      <w:bCs/>
                      <w:iCs/>
                      <w:snapToGrid w:val="0"/>
                      <w:sz w:val="20"/>
                      <w:szCs w:val="20"/>
                    </w:rPr>
                  </w:rPrChange>
                </w:rPr>
                <w:t>To lead the preparation of the draft revision of IMO Resolution A.857(20) through broad participation and engagement of all stakeholders for consideration by IMO MSC.</w:t>
              </w:r>
            </w:ins>
          </w:p>
        </w:tc>
        <w:tc>
          <w:tcPr>
            <w:tcW w:w="1559" w:type="dxa"/>
            <w:tcPrChange w:id="620" w:author="Minsu Jeon" w:date="2022-09-18T22:21:00Z">
              <w:tcPr>
                <w:tcW w:w="1879" w:type="dxa"/>
                <w:gridSpan w:val="3"/>
              </w:tcPr>
            </w:tcPrChange>
          </w:tcPr>
          <w:p w14:paraId="11E0B5EC" w14:textId="177D799B" w:rsidR="009074AF" w:rsidRPr="00D40719" w:rsidRDefault="002E48DE"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621" w:author="Minsu Jeon" w:date="2022-09-18T22:20:00Z">
                  <w:rPr>
                    <w:rFonts w:ascii="Calibri" w:hAnsi="Calibri" w:cs="Arial"/>
                    <w:szCs w:val="18"/>
                  </w:rPr>
                </w:rPrChange>
              </w:rPr>
            </w:pPr>
            <w:ins w:id="622" w:author="Minsu Jeon" w:date="2022-09-18T21:27:00Z">
              <w:r w:rsidRPr="00D40719">
                <w:rPr>
                  <w:rFonts w:cstheme="minorHAnsi"/>
                  <w:bCs/>
                  <w:iCs/>
                  <w:snapToGrid w:val="0"/>
                  <w:szCs w:val="18"/>
                  <w:rPrChange w:id="623" w:author="Minsu Jeon" w:date="2022-09-18T22:20:00Z">
                    <w:rPr>
                      <w:bCs/>
                      <w:iCs/>
                      <w:snapToGrid w:val="0"/>
                      <w:sz w:val="20"/>
                      <w:szCs w:val="20"/>
                    </w:rPr>
                  </w:rPrChange>
                </w:rPr>
                <w:t>R</w:t>
              </w:r>
              <w:r w:rsidR="00EE2B07" w:rsidRPr="00D40719">
                <w:rPr>
                  <w:rFonts w:cstheme="minorHAnsi"/>
                  <w:bCs/>
                  <w:iCs/>
                  <w:snapToGrid w:val="0"/>
                  <w:szCs w:val="18"/>
                  <w:rPrChange w:id="624" w:author="Minsu Jeon" w:date="2022-09-18T22:20:00Z">
                    <w:rPr>
                      <w:bCs/>
                      <w:iCs/>
                      <w:snapToGrid w:val="0"/>
                      <w:sz w:val="20"/>
                      <w:szCs w:val="20"/>
                    </w:rPr>
                  </w:rPrChange>
                </w:rPr>
                <w:t>evised resolution</w:t>
              </w:r>
            </w:ins>
          </w:p>
        </w:tc>
        <w:tc>
          <w:tcPr>
            <w:tcW w:w="1276" w:type="dxa"/>
            <w:tcPrChange w:id="625" w:author="Minsu Jeon" w:date="2022-09-18T22:21:00Z">
              <w:tcPr>
                <w:tcW w:w="1334" w:type="dxa"/>
                <w:gridSpan w:val="2"/>
              </w:tcPr>
            </w:tcPrChange>
          </w:tcPr>
          <w:p w14:paraId="54A5ED47" w14:textId="2A013A62" w:rsidR="009074AF" w:rsidRPr="00D40719" w:rsidRDefault="001001C1"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26" w:author="Minsu Jeon" w:date="2022-09-18T21:16:00Z">
              <w:r w:rsidRPr="00D40719">
                <w:rPr>
                  <w:rFonts w:cstheme="minorHAnsi"/>
                  <w:szCs w:val="18"/>
                  <w:lang w:eastAsia="en-GB"/>
                </w:rPr>
                <w:t>VTS</w:t>
              </w:r>
            </w:ins>
          </w:p>
        </w:tc>
        <w:tc>
          <w:tcPr>
            <w:tcW w:w="1418" w:type="dxa"/>
            <w:tcPrChange w:id="627" w:author="Minsu Jeon" w:date="2022-09-18T22:21:00Z">
              <w:tcPr>
                <w:tcW w:w="1324" w:type="dxa"/>
                <w:gridSpan w:val="2"/>
              </w:tcPr>
            </w:tcPrChange>
          </w:tcPr>
          <w:p w14:paraId="30CA6BB7" w14:textId="59F5F092" w:rsidR="009074AF" w:rsidRPr="00D40719" w:rsidRDefault="00B52BDB" w:rsidP="009074AF">
            <w:pPr>
              <w:cnfStyle w:val="000000100000" w:firstRow="0" w:lastRow="0" w:firstColumn="0" w:lastColumn="0" w:oddVBand="0" w:evenVBand="0" w:oddHBand="1" w:evenHBand="0" w:firstRowFirstColumn="0" w:firstRowLastColumn="0" w:lastRowFirstColumn="0" w:lastRowLastColumn="0"/>
              <w:rPr>
                <w:ins w:id="628" w:author="Minsu Jeon" w:date="2022-09-18T21:16:00Z"/>
                <w:rFonts w:cstheme="minorHAnsi"/>
                <w:szCs w:val="18"/>
                <w:lang w:eastAsia="en-GB"/>
              </w:rPr>
            </w:pPr>
            <w:ins w:id="629" w:author="Minsu Jeon" w:date="2022-09-18T21:17:00Z">
              <w:r w:rsidRPr="00D40719">
                <w:rPr>
                  <w:rFonts w:cstheme="minorHAnsi"/>
                  <w:szCs w:val="18"/>
                  <w:lang w:eastAsia="en-GB"/>
                </w:rPr>
                <w:t>VTS</w:t>
              </w:r>
            </w:ins>
            <w:ins w:id="630" w:author="Minsu Jeon" w:date="2022-09-18T21:16:00Z">
              <w:r w:rsidR="001001C1" w:rsidRPr="00D40719">
                <w:rPr>
                  <w:rFonts w:cstheme="minorHAnsi"/>
                  <w:szCs w:val="18"/>
                  <w:lang w:eastAsia="en-GB"/>
                </w:rPr>
                <w:t xml:space="preserve"> 1.1.1</w:t>
              </w:r>
            </w:ins>
          </w:p>
          <w:p w14:paraId="7C8CA743" w14:textId="79B1B06E" w:rsidR="00C46A79" w:rsidRPr="00D40719" w:rsidRDefault="00C46A79"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98" w:type="dxa"/>
            <w:tcPrChange w:id="631" w:author="Minsu Jeon" w:date="2022-09-18T22:21:00Z">
              <w:tcPr>
                <w:tcW w:w="1486" w:type="dxa"/>
                <w:gridSpan w:val="2"/>
              </w:tcPr>
            </w:tcPrChange>
          </w:tcPr>
          <w:p w14:paraId="3AF9B9D0"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127CC44" w14:textId="77777777" w:rsidTr="00A70ED8">
        <w:trPr>
          <w:ins w:id="632"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633" w:author="Minsu Jeon" w:date="2022-09-18T22:21:00Z">
              <w:tcPr>
                <w:tcW w:w="1097" w:type="dxa"/>
              </w:tcPr>
            </w:tcPrChange>
          </w:tcPr>
          <w:p w14:paraId="69A89176" w14:textId="77777777" w:rsidR="00CD537D" w:rsidRPr="00D40719" w:rsidRDefault="00CD537D" w:rsidP="009074AF">
            <w:pPr>
              <w:rPr>
                <w:ins w:id="634" w:author="Minsu Jeon" w:date="2022-09-18T21:12:00Z"/>
                <w:rFonts w:cstheme="minorHAnsi"/>
                <w:szCs w:val="18"/>
                <w:lang w:eastAsia="en-GB"/>
              </w:rPr>
            </w:pPr>
          </w:p>
        </w:tc>
        <w:tc>
          <w:tcPr>
            <w:tcW w:w="1450" w:type="dxa"/>
            <w:tcPrChange w:id="635" w:author="Minsu Jeon" w:date="2022-09-18T22:21:00Z">
              <w:tcPr>
                <w:tcW w:w="1450" w:type="dxa"/>
              </w:tcPr>
            </w:tcPrChange>
          </w:tcPr>
          <w:p w14:paraId="02E156AE" w14:textId="77777777" w:rsidR="00CD537D" w:rsidRPr="00D40719" w:rsidRDefault="00CD537D" w:rsidP="009074AF">
            <w:pPr>
              <w:cnfStyle w:val="000000000000" w:firstRow="0" w:lastRow="0" w:firstColumn="0" w:lastColumn="0" w:oddVBand="0" w:evenVBand="0" w:oddHBand="0" w:evenHBand="0" w:firstRowFirstColumn="0" w:firstRowLastColumn="0" w:lastRowFirstColumn="0" w:lastRowLastColumn="0"/>
              <w:rPr>
                <w:ins w:id="636" w:author="Minsu Jeon" w:date="2022-09-18T21:12:00Z"/>
                <w:rFonts w:cstheme="minorHAnsi"/>
                <w:szCs w:val="18"/>
                <w:lang w:eastAsia="en-GB"/>
              </w:rPr>
            </w:pPr>
          </w:p>
        </w:tc>
        <w:tc>
          <w:tcPr>
            <w:tcW w:w="2977" w:type="dxa"/>
            <w:tcPrChange w:id="637" w:author="Minsu Jeon" w:date="2022-09-18T22:21:00Z">
              <w:tcPr>
                <w:tcW w:w="2762" w:type="dxa"/>
              </w:tcPr>
            </w:tcPrChange>
          </w:tcPr>
          <w:p w14:paraId="19C704FD" w14:textId="20614C1F" w:rsidR="00CD537D" w:rsidRPr="00D40719" w:rsidRDefault="00B52BDB" w:rsidP="009E5C0B">
            <w:pPr>
              <w:cnfStyle w:val="000000000000" w:firstRow="0" w:lastRow="0" w:firstColumn="0" w:lastColumn="0" w:oddVBand="0" w:evenVBand="0" w:oddHBand="0" w:evenHBand="0" w:firstRowFirstColumn="0" w:firstRowLastColumn="0" w:lastRowFirstColumn="0" w:lastRowLastColumn="0"/>
              <w:rPr>
                <w:ins w:id="638" w:author="Minsu Jeon" w:date="2022-09-18T21:12:00Z"/>
                <w:rFonts w:cstheme="minorHAnsi"/>
                <w:szCs w:val="18"/>
                <w:lang w:eastAsia="en-GB"/>
              </w:rPr>
            </w:pPr>
            <w:ins w:id="639" w:author="Minsu Jeon" w:date="2022-09-18T21:17:00Z">
              <w:r w:rsidRPr="00D40719">
                <w:rPr>
                  <w:rFonts w:cstheme="minorHAnsi"/>
                  <w:szCs w:val="18"/>
                  <w:lang w:eastAsia="en-GB"/>
                  <w:rPrChange w:id="640" w:author="Minsu Jeon" w:date="2022-09-18T22:20:00Z">
                    <w:rPr>
                      <w:rFonts w:cs="Arial"/>
                      <w:snapToGrid w:val="0"/>
                      <w:kern w:val="28"/>
                      <w:sz w:val="20"/>
                      <w:szCs w:val="20"/>
                      <w:lang w:eastAsia="de-DE"/>
                    </w:rPr>
                  </w:rPrChange>
                </w:rPr>
                <w:t>Update Guideline 1089 to be in line with Revised IMO Resolution on Vessel Traffic Services post adoption.</w:t>
              </w:r>
            </w:ins>
          </w:p>
        </w:tc>
        <w:tc>
          <w:tcPr>
            <w:tcW w:w="3685" w:type="dxa"/>
            <w:tcPrChange w:id="641" w:author="Minsu Jeon" w:date="2022-09-18T22:21:00Z">
              <w:tcPr>
                <w:tcW w:w="3228" w:type="dxa"/>
                <w:gridSpan w:val="2"/>
              </w:tcPr>
            </w:tcPrChange>
          </w:tcPr>
          <w:p w14:paraId="03172519" w14:textId="0B743466" w:rsidR="00CD537D" w:rsidRPr="00D40719" w:rsidRDefault="002E1169" w:rsidP="009074AF">
            <w:pPr>
              <w:cnfStyle w:val="000000000000" w:firstRow="0" w:lastRow="0" w:firstColumn="0" w:lastColumn="0" w:oddVBand="0" w:evenVBand="0" w:oddHBand="0" w:evenHBand="0" w:firstRowFirstColumn="0" w:firstRowLastColumn="0" w:lastRowFirstColumn="0" w:lastRowLastColumn="0"/>
              <w:rPr>
                <w:ins w:id="642" w:author="Minsu Jeon" w:date="2022-09-18T21:12:00Z"/>
                <w:rFonts w:cstheme="minorHAnsi"/>
                <w:szCs w:val="18"/>
                <w:lang w:eastAsia="en-GB"/>
              </w:rPr>
            </w:pPr>
            <w:ins w:id="643" w:author="Minsu Jeon" w:date="2022-09-18T21:18:00Z">
              <w:r w:rsidRPr="00D40719">
                <w:rPr>
                  <w:rFonts w:cstheme="minorHAnsi"/>
                  <w:szCs w:val="18"/>
                  <w:lang w:eastAsia="en-GB"/>
                  <w:rPrChange w:id="644" w:author="Minsu Jeon" w:date="2022-09-18T22:20:00Z">
                    <w:rPr>
                      <w:rFonts w:cs="Arial"/>
                      <w:snapToGrid w:val="0"/>
                      <w:kern w:val="28"/>
                      <w:sz w:val="20"/>
                      <w:szCs w:val="20"/>
                      <w:lang w:eastAsia="de-DE"/>
                    </w:rPr>
                  </w:rPrChange>
                </w:rPr>
                <w:t>Update Guideline 1089 to be in line with Revised IMO Resolution on Vessel Traffic Services post adoption.</w:t>
              </w:r>
            </w:ins>
          </w:p>
        </w:tc>
        <w:tc>
          <w:tcPr>
            <w:tcW w:w="1559" w:type="dxa"/>
            <w:tcPrChange w:id="645" w:author="Minsu Jeon" w:date="2022-09-18T22:21:00Z">
              <w:tcPr>
                <w:tcW w:w="1879" w:type="dxa"/>
                <w:gridSpan w:val="3"/>
              </w:tcPr>
            </w:tcPrChange>
          </w:tcPr>
          <w:p w14:paraId="29F6E9A1" w14:textId="30884B43" w:rsidR="00CD537D" w:rsidRPr="00D40719" w:rsidRDefault="002E48DE" w:rsidP="009074AF">
            <w:pPr>
              <w:cnfStyle w:val="000000000000" w:firstRow="0" w:lastRow="0" w:firstColumn="0" w:lastColumn="0" w:oddVBand="0" w:evenVBand="0" w:oddHBand="0" w:evenHBand="0" w:firstRowFirstColumn="0" w:firstRowLastColumn="0" w:lastRowFirstColumn="0" w:lastRowLastColumn="0"/>
              <w:rPr>
                <w:ins w:id="646" w:author="Minsu Jeon" w:date="2022-09-18T21:12:00Z"/>
                <w:rFonts w:cstheme="minorHAnsi"/>
                <w:szCs w:val="18"/>
                <w:rPrChange w:id="647" w:author="Minsu Jeon" w:date="2022-09-18T22:20:00Z">
                  <w:rPr>
                    <w:ins w:id="648" w:author="Minsu Jeon" w:date="2022-09-18T21:12:00Z"/>
                    <w:rFonts w:ascii="Calibri" w:hAnsi="Calibri" w:cs="Arial"/>
                    <w:szCs w:val="18"/>
                  </w:rPr>
                </w:rPrChange>
              </w:rPr>
            </w:pPr>
            <w:ins w:id="649" w:author="Minsu Jeon" w:date="2022-09-18T21:27:00Z">
              <w:r w:rsidRPr="00D40719">
                <w:rPr>
                  <w:rFonts w:cstheme="minorHAnsi"/>
                  <w:szCs w:val="18"/>
                  <w:rPrChange w:id="650" w:author="Minsu Jeon" w:date="2022-09-18T22:20:00Z">
                    <w:rPr>
                      <w:rFonts w:ascii="Calibri" w:hAnsi="Calibri" w:cs="Arial"/>
                      <w:szCs w:val="18"/>
                    </w:rPr>
                  </w:rPrChange>
                </w:rPr>
                <w:t xml:space="preserve">Revised </w:t>
              </w:r>
            </w:ins>
            <w:ins w:id="651" w:author="Minsu Jeon" w:date="2022-09-18T21:28:00Z">
              <w:r w:rsidRPr="00D40719">
                <w:rPr>
                  <w:rFonts w:cstheme="minorHAnsi"/>
                  <w:szCs w:val="18"/>
                  <w:rPrChange w:id="652" w:author="Minsu Jeon" w:date="2022-09-18T22:20:00Z">
                    <w:rPr>
                      <w:rFonts w:ascii="Calibri" w:hAnsi="Calibri" w:cs="Arial"/>
                      <w:szCs w:val="18"/>
                    </w:rPr>
                  </w:rPrChange>
                </w:rPr>
                <w:t>guideline</w:t>
              </w:r>
            </w:ins>
          </w:p>
        </w:tc>
        <w:tc>
          <w:tcPr>
            <w:tcW w:w="1276" w:type="dxa"/>
            <w:tcPrChange w:id="653" w:author="Minsu Jeon" w:date="2022-09-18T22:21:00Z">
              <w:tcPr>
                <w:tcW w:w="1334" w:type="dxa"/>
                <w:gridSpan w:val="2"/>
              </w:tcPr>
            </w:tcPrChange>
          </w:tcPr>
          <w:p w14:paraId="006D8C27" w14:textId="78FEA434" w:rsidR="00CD53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654" w:author="Minsu Jeon" w:date="2022-09-18T21:12:00Z"/>
                <w:rFonts w:cstheme="minorHAnsi"/>
                <w:szCs w:val="18"/>
                <w:lang w:eastAsia="en-GB"/>
              </w:rPr>
            </w:pPr>
            <w:ins w:id="655" w:author="Minsu Jeon" w:date="2022-09-18T21:16:00Z">
              <w:r w:rsidRPr="00D40719">
                <w:rPr>
                  <w:rFonts w:cstheme="minorHAnsi"/>
                  <w:szCs w:val="18"/>
                  <w:lang w:eastAsia="en-GB"/>
                </w:rPr>
                <w:t>VTS</w:t>
              </w:r>
            </w:ins>
          </w:p>
        </w:tc>
        <w:tc>
          <w:tcPr>
            <w:tcW w:w="1418" w:type="dxa"/>
            <w:tcPrChange w:id="656" w:author="Minsu Jeon" w:date="2022-09-18T22:21:00Z">
              <w:tcPr>
                <w:tcW w:w="1324" w:type="dxa"/>
                <w:gridSpan w:val="2"/>
              </w:tcPr>
            </w:tcPrChange>
          </w:tcPr>
          <w:p w14:paraId="05A6634D" w14:textId="723E9028" w:rsidR="00CD537D" w:rsidRPr="00D40719" w:rsidRDefault="00B52BDB" w:rsidP="009074AF">
            <w:pPr>
              <w:cnfStyle w:val="000000000000" w:firstRow="0" w:lastRow="0" w:firstColumn="0" w:lastColumn="0" w:oddVBand="0" w:evenVBand="0" w:oddHBand="0" w:evenHBand="0" w:firstRowFirstColumn="0" w:firstRowLastColumn="0" w:lastRowFirstColumn="0" w:lastRowLastColumn="0"/>
              <w:rPr>
                <w:ins w:id="657" w:author="Minsu Jeon" w:date="2022-09-18T21:12:00Z"/>
                <w:rFonts w:cstheme="minorHAnsi"/>
                <w:szCs w:val="18"/>
                <w:lang w:eastAsia="en-GB"/>
              </w:rPr>
            </w:pPr>
            <w:ins w:id="658" w:author="Minsu Jeon" w:date="2022-09-18T21:17:00Z">
              <w:r w:rsidRPr="00D40719">
                <w:rPr>
                  <w:rFonts w:cstheme="minorHAnsi"/>
                  <w:szCs w:val="18"/>
                  <w:lang w:eastAsia="en-GB"/>
                </w:rPr>
                <w:t>VTS 1.1.1.1</w:t>
              </w:r>
            </w:ins>
          </w:p>
        </w:tc>
        <w:tc>
          <w:tcPr>
            <w:tcW w:w="1098" w:type="dxa"/>
            <w:tcPrChange w:id="659" w:author="Minsu Jeon" w:date="2022-09-18T22:21:00Z">
              <w:tcPr>
                <w:tcW w:w="1486" w:type="dxa"/>
                <w:gridSpan w:val="2"/>
              </w:tcPr>
            </w:tcPrChange>
          </w:tcPr>
          <w:p w14:paraId="5B3C3E1D" w14:textId="77777777" w:rsidR="00CD537D" w:rsidRPr="00D40719" w:rsidRDefault="00CD537D" w:rsidP="009074AF">
            <w:pPr>
              <w:cnfStyle w:val="000000000000" w:firstRow="0" w:lastRow="0" w:firstColumn="0" w:lastColumn="0" w:oddVBand="0" w:evenVBand="0" w:oddHBand="0" w:evenHBand="0" w:firstRowFirstColumn="0" w:firstRowLastColumn="0" w:lastRowFirstColumn="0" w:lastRowLastColumn="0"/>
              <w:rPr>
                <w:ins w:id="660" w:author="Minsu Jeon" w:date="2022-09-18T21:12:00Z"/>
                <w:rFonts w:cstheme="minorHAnsi"/>
                <w:szCs w:val="18"/>
                <w:lang w:eastAsia="en-GB"/>
              </w:rPr>
            </w:pPr>
          </w:p>
        </w:tc>
      </w:tr>
      <w:tr w:rsidR="00A70ED8" w:rsidRPr="00D40719" w14:paraId="55C42178" w14:textId="77777777" w:rsidTr="00A70ED8">
        <w:trPr>
          <w:cnfStyle w:val="000000100000" w:firstRow="0" w:lastRow="0" w:firstColumn="0" w:lastColumn="0" w:oddVBand="0" w:evenVBand="0" w:oddHBand="1" w:evenHBand="0" w:firstRowFirstColumn="0" w:firstRowLastColumn="0" w:lastRowFirstColumn="0" w:lastRowLastColumn="0"/>
          <w:ins w:id="661"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662" w:author="Minsu Jeon" w:date="2022-09-18T22:21:00Z">
              <w:tcPr>
                <w:tcW w:w="1097" w:type="dxa"/>
              </w:tcPr>
            </w:tcPrChange>
          </w:tcPr>
          <w:p w14:paraId="070788ED" w14:textId="77777777" w:rsidR="00113FFB" w:rsidRPr="00D40719" w:rsidRDefault="00113FFB" w:rsidP="009074AF">
            <w:pPr>
              <w:cnfStyle w:val="001000100000" w:firstRow="0" w:lastRow="0" w:firstColumn="1" w:lastColumn="0" w:oddVBand="0" w:evenVBand="0" w:oddHBand="1" w:evenHBand="0" w:firstRowFirstColumn="0" w:firstRowLastColumn="0" w:lastRowFirstColumn="0" w:lastRowLastColumn="0"/>
              <w:rPr>
                <w:ins w:id="663" w:author="Minsu Jeon" w:date="2022-09-18T21:12:00Z"/>
                <w:rFonts w:cstheme="minorHAnsi"/>
                <w:szCs w:val="18"/>
                <w:lang w:eastAsia="en-GB"/>
              </w:rPr>
            </w:pPr>
          </w:p>
        </w:tc>
        <w:tc>
          <w:tcPr>
            <w:tcW w:w="1450" w:type="dxa"/>
            <w:tcPrChange w:id="664" w:author="Minsu Jeon" w:date="2022-09-18T22:21:00Z">
              <w:tcPr>
                <w:tcW w:w="1450" w:type="dxa"/>
              </w:tcPr>
            </w:tcPrChange>
          </w:tcPr>
          <w:p w14:paraId="471CAF29" w14:textId="77777777"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665" w:author="Minsu Jeon" w:date="2022-09-18T21:12:00Z"/>
                <w:rFonts w:cstheme="minorHAnsi"/>
                <w:szCs w:val="18"/>
                <w:lang w:eastAsia="en-GB"/>
              </w:rPr>
            </w:pPr>
          </w:p>
        </w:tc>
        <w:tc>
          <w:tcPr>
            <w:tcW w:w="2977" w:type="dxa"/>
            <w:tcPrChange w:id="666" w:author="Minsu Jeon" w:date="2022-09-18T22:21:00Z">
              <w:tcPr>
                <w:tcW w:w="2977" w:type="dxa"/>
                <w:gridSpan w:val="2"/>
              </w:tcPr>
            </w:tcPrChange>
          </w:tcPr>
          <w:p w14:paraId="3278812D" w14:textId="01D66B99"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67" w:author="Minsu Jeon" w:date="2022-09-18T21:12:00Z"/>
                <w:rFonts w:cstheme="minorHAnsi"/>
                <w:szCs w:val="18"/>
                <w:lang w:eastAsia="en-GB"/>
              </w:rPr>
            </w:pPr>
            <w:ins w:id="668" w:author="Minsu Jeon" w:date="2022-09-18T21:17:00Z">
              <w:r w:rsidRPr="00D40719">
                <w:rPr>
                  <w:rFonts w:cstheme="minorHAnsi"/>
                  <w:szCs w:val="18"/>
                  <w:lang w:eastAsia="en-GB"/>
                  <w:rPrChange w:id="669" w:author="Minsu Jeon" w:date="2022-09-18T22:20:00Z">
                    <w:rPr>
                      <w:rFonts w:cs="Arial"/>
                      <w:snapToGrid w:val="0"/>
                      <w:kern w:val="28"/>
                      <w:sz w:val="20"/>
                      <w:szCs w:val="20"/>
                      <w:lang w:eastAsia="de-DE"/>
                    </w:rPr>
                  </w:rPrChange>
                </w:rPr>
                <w:t>Update documents that require changes to incorporate the new terminology post adoption of the revised IMO Resolution on Vessel Traffic Services.</w:t>
              </w:r>
            </w:ins>
          </w:p>
        </w:tc>
        <w:tc>
          <w:tcPr>
            <w:tcW w:w="3685" w:type="dxa"/>
            <w:vMerge w:val="restart"/>
            <w:tcPrChange w:id="670" w:author="Minsu Jeon" w:date="2022-09-18T22:21:00Z">
              <w:tcPr>
                <w:tcW w:w="3260" w:type="dxa"/>
                <w:gridSpan w:val="2"/>
                <w:vMerge w:val="restart"/>
              </w:tcPr>
            </w:tcPrChange>
          </w:tcPr>
          <w:p w14:paraId="13CA317A" w14:textId="77777777"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71" w:author="Minsu Jeon" w:date="2022-09-18T21:18:00Z"/>
                <w:rFonts w:cstheme="minorHAnsi"/>
                <w:szCs w:val="18"/>
                <w:lang w:eastAsia="en-GB"/>
                <w:rPrChange w:id="672" w:author="Minsu Jeon" w:date="2022-09-18T22:20:00Z">
                  <w:rPr>
                    <w:ins w:id="673" w:author="Minsu Jeon" w:date="2022-09-18T21:18:00Z"/>
                    <w:rFonts w:cs="Arial"/>
                    <w:bCs/>
                    <w:snapToGrid w:val="0"/>
                    <w:sz w:val="20"/>
                    <w:szCs w:val="20"/>
                  </w:rPr>
                </w:rPrChange>
              </w:rPr>
              <w:pPrChange w:id="674" w:author="Minsu Jeon" w:date="2022-09-18T22:19: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pPr>
              </w:pPrChange>
            </w:pPr>
            <w:ins w:id="675" w:author="Minsu Jeon" w:date="2022-09-18T21:18:00Z">
              <w:r w:rsidRPr="00D40719">
                <w:rPr>
                  <w:rFonts w:cstheme="minorHAnsi"/>
                  <w:szCs w:val="18"/>
                  <w:lang w:eastAsia="en-GB"/>
                  <w:rPrChange w:id="676" w:author="Minsu Jeon" w:date="2022-09-18T22:20:00Z">
                    <w:rPr>
                      <w:rFonts w:cs="Arial"/>
                      <w:bCs/>
                      <w:snapToGrid w:val="0"/>
                      <w:sz w:val="20"/>
                      <w:szCs w:val="20"/>
                    </w:rPr>
                  </w:rPrChange>
                </w:rPr>
                <w:t xml:space="preserve">- a number of IALA documents need an interim update to keep them aligned to the new resolution until such time as a full review can be conducted. </w:t>
              </w:r>
            </w:ins>
          </w:p>
          <w:p w14:paraId="4ED8D682" w14:textId="77777777"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77" w:author="Minsu Jeon" w:date="2022-09-18T21:18:00Z"/>
                <w:rFonts w:cstheme="minorHAnsi"/>
                <w:szCs w:val="18"/>
                <w:lang w:eastAsia="en-GB"/>
                <w:rPrChange w:id="678" w:author="Minsu Jeon" w:date="2022-09-18T22:20:00Z">
                  <w:rPr>
                    <w:ins w:id="679" w:author="Minsu Jeon" w:date="2022-09-18T21:18:00Z"/>
                    <w:rFonts w:cs="Arial"/>
                    <w:bCs/>
                    <w:snapToGrid w:val="0"/>
                    <w:sz w:val="20"/>
                    <w:szCs w:val="20"/>
                  </w:rPr>
                </w:rPrChange>
              </w:rPr>
              <w:pPrChange w:id="680" w:author="Minsu Jeon" w:date="2022-09-18T22:19: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pPr>
              </w:pPrChange>
            </w:pPr>
            <w:ins w:id="681" w:author="Minsu Jeon" w:date="2022-09-18T21:18:00Z">
              <w:r w:rsidRPr="00D40719">
                <w:rPr>
                  <w:rFonts w:cstheme="minorHAnsi"/>
                  <w:szCs w:val="18"/>
                  <w:lang w:eastAsia="en-GB"/>
                  <w:rPrChange w:id="682" w:author="Minsu Jeon" w:date="2022-09-18T22:20:00Z">
                    <w:rPr>
                      <w:rFonts w:cs="Arial"/>
                      <w:bCs/>
                      <w:snapToGrid w:val="0"/>
                      <w:sz w:val="20"/>
                      <w:szCs w:val="20"/>
                    </w:rPr>
                  </w:rPrChange>
                </w:rPr>
                <w:t>- Recommendation V-120 requires a more extensive amendment and should be reissued as a guideline.</w:t>
              </w:r>
            </w:ins>
          </w:p>
          <w:p w14:paraId="5400678D" w14:textId="6FAA141D"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83" w:author="Minsu Jeon" w:date="2022-09-18T21:12:00Z"/>
                <w:rFonts w:cstheme="minorHAnsi"/>
                <w:szCs w:val="18"/>
                <w:lang w:eastAsia="en-GB"/>
              </w:rPr>
            </w:pPr>
            <w:ins w:id="684" w:author="Minsu Jeon" w:date="2022-09-18T21:18:00Z">
              <w:r w:rsidRPr="00D40719">
                <w:rPr>
                  <w:rFonts w:cstheme="minorHAnsi"/>
                  <w:szCs w:val="18"/>
                  <w:lang w:eastAsia="en-GB"/>
                  <w:rPrChange w:id="685" w:author="Minsu Jeon" w:date="2022-09-18T22:20:00Z">
                    <w:rPr>
                      <w:rFonts w:cs="Arial"/>
                      <w:bCs/>
                      <w:snapToGrid w:val="0"/>
                      <w:sz w:val="20"/>
                      <w:szCs w:val="20"/>
                    </w:rPr>
                  </w:rPrChange>
                </w:rPr>
                <w:t>These are committee-wide tasks</w:t>
              </w:r>
            </w:ins>
          </w:p>
        </w:tc>
        <w:tc>
          <w:tcPr>
            <w:tcW w:w="1559" w:type="dxa"/>
            <w:tcPrChange w:id="686" w:author="Minsu Jeon" w:date="2022-09-18T22:21:00Z">
              <w:tcPr>
                <w:tcW w:w="1632" w:type="dxa"/>
                <w:gridSpan w:val="2"/>
              </w:tcPr>
            </w:tcPrChange>
          </w:tcPr>
          <w:p w14:paraId="2E915BA6" w14:textId="02411A7B" w:rsidR="00113FFB" w:rsidRPr="00D40719" w:rsidRDefault="00A45363" w:rsidP="009074AF">
            <w:pPr>
              <w:cnfStyle w:val="000000100000" w:firstRow="0" w:lastRow="0" w:firstColumn="0" w:lastColumn="0" w:oddVBand="0" w:evenVBand="0" w:oddHBand="1" w:evenHBand="0" w:firstRowFirstColumn="0" w:firstRowLastColumn="0" w:lastRowFirstColumn="0" w:lastRowLastColumn="0"/>
              <w:rPr>
                <w:ins w:id="687" w:author="Minsu Jeon" w:date="2022-09-18T21:12:00Z"/>
                <w:rFonts w:cstheme="minorHAnsi"/>
                <w:szCs w:val="18"/>
                <w:rPrChange w:id="688" w:author="Minsu Jeon" w:date="2022-09-18T22:20:00Z">
                  <w:rPr>
                    <w:ins w:id="689" w:author="Minsu Jeon" w:date="2022-09-18T21:12:00Z"/>
                    <w:rFonts w:ascii="Calibri" w:hAnsi="Calibri" w:cs="Arial"/>
                    <w:szCs w:val="18"/>
                  </w:rPr>
                </w:rPrChange>
              </w:rPr>
            </w:pPr>
            <w:ins w:id="690" w:author="Minsu Jeon" w:date="2022-09-18T21:28:00Z">
              <w:r w:rsidRPr="00D40719">
                <w:rPr>
                  <w:rFonts w:cstheme="minorHAnsi"/>
                  <w:bCs/>
                  <w:iCs/>
                  <w:snapToGrid w:val="0"/>
                  <w:szCs w:val="18"/>
                  <w:rPrChange w:id="691" w:author="Minsu Jeon" w:date="2022-09-18T22:20:00Z">
                    <w:rPr>
                      <w:bCs/>
                      <w:iCs/>
                      <w:snapToGrid w:val="0"/>
                      <w:sz w:val="20"/>
                      <w:szCs w:val="20"/>
                    </w:rPr>
                  </w:rPrChange>
                </w:rPr>
                <w:t xml:space="preserve">reissue of </w:t>
              </w:r>
              <w:r w:rsidRPr="00D40719">
                <w:rPr>
                  <w:rFonts w:cstheme="minorHAnsi"/>
                  <w:bCs/>
                  <w:iCs/>
                  <w:snapToGrid w:val="0"/>
                  <w:szCs w:val="18"/>
                  <w:rPrChange w:id="692" w:author="Minsu Jeon" w:date="2022-09-18T22:20:00Z">
                    <w:rPr>
                      <w:bCs/>
                      <w:iCs/>
                      <w:snapToGrid w:val="0"/>
                      <w:sz w:val="20"/>
                      <w:szCs w:val="20"/>
                    </w:rPr>
                  </w:rPrChange>
                </w:rPr>
                <w:t xml:space="preserve">relevant </w:t>
              </w:r>
              <w:r w:rsidRPr="00D40719">
                <w:rPr>
                  <w:rFonts w:cstheme="minorHAnsi"/>
                  <w:bCs/>
                  <w:iCs/>
                  <w:snapToGrid w:val="0"/>
                  <w:szCs w:val="18"/>
                  <w:rPrChange w:id="693" w:author="Minsu Jeon" w:date="2022-09-18T22:20:00Z">
                    <w:rPr>
                      <w:bCs/>
                      <w:iCs/>
                      <w:snapToGrid w:val="0"/>
                      <w:sz w:val="20"/>
                      <w:szCs w:val="20"/>
                    </w:rPr>
                  </w:rPrChange>
                </w:rPr>
                <w:t>IALA documents</w:t>
              </w:r>
            </w:ins>
          </w:p>
        </w:tc>
        <w:tc>
          <w:tcPr>
            <w:tcW w:w="1276" w:type="dxa"/>
            <w:tcPrChange w:id="694" w:author="Minsu Jeon" w:date="2022-09-18T22:21:00Z">
              <w:tcPr>
                <w:tcW w:w="1628" w:type="dxa"/>
                <w:gridSpan w:val="3"/>
              </w:tcPr>
            </w:tcPrChange>
          </w:tcPr>
          <w:p w14:paraId="1975B777" w14:textId="1C9E6E41"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695" w:author="Minsu Jeon" w:date="2022-09-18T21:12:00Z"/>
                <w:rFonts w:cstheme="minorHAnsi"/>
                <w:szCs w:val="18"/>
                <w:lang w:eastAsia="en-GB"/>
              </w:rPr>
            </w:pPr>
            <w:ins w:id="696" w:author="Minsu Jeon" w:date="2022-09-18T21:16:00Z">
              <w:r w:rsidRPr="00D40719">
                <w:rPr>
                  <w:rFonts w:cstheme="minorHAnsi"/>
                  <w:szCs w:val="18"/>
                  <w:lang w:eastAsia="en-GB"/>
                </w:rPr>
                <w:t>VTS</w:t>
              </w:r>
            </w:ins>
          </w:p>
        </w:tc>
        <w:tc>
          <w:tcPr>
            <w:tcW w:w="1418" w:type="dxa"/>
            <w:tcPrChange w:id="697" w:author="Minsu Jeon" w:date="2022-09-18T22:21:00Z">
              <w:tcPr>
                <w:tcW w:w="1418" w:type="dxa"/>
                <w:gridSpan w:val="2"/>
              </w:tcPr>
            </w:tcPrChange>
          </w:tcPr>
          <w:p w14:paraId="540C00A2" w14:textId="240A150A"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698" w:author="Minsu Jeon" w:date="2022-09-18T21:12:00Z"/>
                <w:rFonts w:cstheme="minorHAnsi"/>
                <w:szCs w:val="18"/>
                <w:lang w:eastAsia="en-GB"/>
              </w:rPr>
            </w:pPr>
            <w:ins w:id="699" w:author="Minsu Jeon" w:date="2022-09-18T21:17:00Z">
              <w:r w:rsidRPr="00D40719">
                <w:rPr>
                  <w:rFonts w:cstheme="minorHAnsi"/>
                  <w:szCs w:val="18"/>
                  <w:lang w:eastAsia="en-GB"/>
                </w:rPr>
                <w:t>VTS 1.1.1.2</w:t>
              </w:r>
            </w:ins>
          </w:p>
        </w:tc>
        <w:tc>
          <w:tcPr>
            <w:tcW w:w="1098" w:type="dxa"/>
            <w:tcPrChange w:id="700" w:author="Minsu Jeon" w:date="2022-09-18T22:21:00Z">
              <w:tcPr>
                <w:tcW w:w="1098" w:type="dxa"/>
              </w:tcPr>
            </w:tcPrChange>
          </w:tcPr>
          <w:p w14:paraId="6B812DBA" w14:textId="77777777"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701" w:author="Minsu Jeon" w:date="2022-09-18T21:12:00Z"/>
                <w:rFonts w:cstheme="minorHAnsi"/>
                <w:szCs w:val="18"/>
                <w:lang w:eastAsia="en-GB"/>
              </w:rPr>
            </w:pPr>
          </w:p>
        </w:tc>
      </w:tr>
      <w:tr w:rsidR="00A70ED8" w:rsidRPr="00D40719" w14:paraId="04B378C0" w14:textId="77777777" w:rsidTr="00A70ED8">
        <w:trPr>
          <w:ins w:id="702"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703" w:author="Minsu Jeon" w:date="2022-09-18T22:21:00Z">
              <w:tcPr>
                <w:tcW w:w="1097" w:type="dxa"/>
              </w:tcPr>
            </w:tcPrChange>
          </w:tcPr>
          <w:p w14:paraId="375F6AFC" w14:textId="77777777" w:rsidR="00113FFB" w:rsidRPr="00D40719" w:rsidRDefault="00113FFB" w:rsidP="009074AF">
            <w:pPr>
              <w:rPr>
                <w:ins w:id="704" w:author="Minsu Jeon" w:date="2022-09-18T21:12:00Z"/>
                <w:rFonts w:cstheme="minorHAnsi"/>
                <w:szCs w:val="18"/>
                <w:lang w:eastAsia="en-GB"/>
              </w:rPr>
            </w:pPr>
          </w:p>
        </w:tc>
        <w:tc>
          <w:tcPr>
            <w:tcW w:w="1450" w:type="dxa"/>
            <w:tcPrChange w:id="705" w:author="Minsu Jeon" w:date="2022-09-18T22:21:00Z">
              <w:tcPr>
                <w:tcW w:w="1450" w:type="dxa"/>
              </w:tcPr>
            </w:tcPrChange>
          </w:tcPr>
          <w:p w14:paraId="6298271A"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06" w:author="Minsu Jeon" w:date="2022-09-18T21:12:00Z"/>
                <w:rFonts w:cstheme="minorHAnsi"/>
                <w:szCs w:val="18"/>
                <w:lang w:eastAsia="en-GB"/>
              </w:rPr>
            </w:pPr>
          </w:p>
        </w:tc>
        <w:tc>
          <w:tcPr>
            <w:tcW w:w="2977" w:type="dxa"/>
            <w:tcPrChange w:id="707" w:author="Minsu Jeon" w:date="2022-09-18T22:21:00Z">
              <w:tcPr>
                <w:tcW w:w="2977" w:type="dxa"/>
                <w:gridSpan w:val="2"/>
              </w:tcPr>
            </w:tcPrChange>
          </w:tcPr>
          <w:p w14:paraId="0220FD52" w14:textId="0F519F90" w:rsidR="00113FFB" w:rsidRPr="00D40719" w:rsidRDefault="00113FFB" w:rsidP="009E5C0B">
            <w:pPr>
              <w:cnfStyle w:val="000000000000" w:firstRow="0" w:lastRow="0" w:firstColumn="0" w:lastColumn="0" w:oddVBand="0" w:evenVBand="0" w:oddHBand="0" w:evenHBand="0" w:firstRowFirstColumn="0" w:firstRowLastColumn="0" w:lastRowFirstColumn="0" w:lastRowLastColumn="0"/>
              <w:rPr>
                <w:ins w:id="708" w:author="Minsu Jeon" w:date="2022-09-18T21:12:00Z"/>
                <w:rFonts w:cstheme="minorHAnsi"/>
                <w:szCs w:val="18"/>
                <w:lang w:eastAsia="en-GB"/>
              </w:rPr>
            </w:pPr>
            <w:ins w:id="709" w:author="Minsu Jeon" w:date="2022-09-18T21:18:00Z">
              <w:r w:rsidRPr="00D40719">
                <w:rPr>
                  <w:rFonts w:cstheme="minorHAnsi"/>
                  <w:szCs w:val="18"/>
                  <w:lang w:eastAsia="en-GB"/>
                  <w:rPrChange w:id="710" w:author="Minsu Jeon" w:date="2022-09-18T22:20:00Z">
                    <w:rPr>
                      <w:rFonts w:cs="Arial"/>
                      <w:snapToGrid w:val="0"/>
                      <w:kern w:val="28"/>
                      <w:sz w:val="20"/>
                      <w:szCs w:val="20"/>
                      <w:lang w:eastAsia="de-DE"/>
                    </w:rPr>
                  </w:rPrChange>
                </w:rPr>
                <w:t>Review and update Rec V-120 to be a Guideline</w:t>
              </w:r>
            </w:ins>
          </w:p>
        </w:tc>
        <w:tc>
          <w:tcPr>
            <w:tcW w:w="3685" w:type="dxa"/>
            <w:vMerge/>
            <w:tcPrChange w:id="711" w:author="Minsu Jeon" w:date="2022-09-18T22:21:00Z">
              <w:tcPr>
                <w:tcW w:w="3260" w:type="dxa"/>
                <w:gridSpan w:val="2"/>
                <w:vMerge/>
              </w:tcPr>
            </w:tcPrChange>
          </w:tcPr>
          <w:p w14:paraId="46A2E358"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12" w:author="Minsu Jeon" w:date="2022-09-18T21:12:00Z"/>
                <w:rFonts w:cstheme="minorHAnsi"/>
                <w:szCs w:val="18"/>
                <w:lang w:eastAsia="en-GB"/>
              </w:rPr>
            </w:pPr>
          </w:p>
        </w:tc>
        <w:tc>
          <w:tcPr>
            <w:tcW w:w="1559" w:type="dxa"/>
            <w:tcPrChange w:id="713" w:author="Minsu Jeon" w:date="2022-09-18T22:21:00Z">
              <w:tcPr>
                <w:tcW w:w="1632" w:type="dxa"/>
                <w:gridSpan w:val="2"/>
              </w:tcPr>
            </w:tcPrChange>
          </w:tcPr>
          <w:p w14:paraId="71F8756B" w14:textId="07DBB086" w:rsidR="00113FFB" w:rsidRPr="00D40719" w:rsidRDefault="00902598" w:rsidP="009074AF">
            <w:pPr>
              <w:cnfStyle w:val="000000000000" w:firstRow="0" w:lastRow="0" w:firstColumn="0" w:lastColumn="0" w:oddVBand="0" w:evenVBand="0" w:oddHBand="0" w:evenHBand="0" w:firstRowFirstColumn="0" w:firstRowLastColumn="0" w:lastRowFirstColumn="0" w:lastRowLastColumn="0"/>
              <w:rPr>
                <w:ins w:id="714" w:author="Minsu Jeon" w:date="2022-09-18T21:12:00Z"/>
                <w:rFonts w:cstheme="minorHAnsi"/>
                <w:szCs w:val="18"/>
                <w:rPrChange w:id="715" w:author="Minsu Jeon" w:date="2022-09-18T22:20:00Z">
                  <w:rPr>
                    <w:ins w:id="716" w:author="Minsu Jeon" w:date="2022-09-18T21:12:00Z"/>
                    <w:rFonts w:ascii="Calibri" w:hAnsi="Calibri" w:cs="Arial"/>
                    <w:szCs w:val="18"/>
                  </w:rPr>
                </w:rPrChange>
              </w:rPr>
            </w:pPr>
            <w:ins w:id="717" w:author="Minsu Jeon" w:date="2022-09-18T21:28:00Z">
              <w:r w:rsidRPr="00D40719">
                <w:rPr>
                  <w:rFonts w:cstheme="minorHAnsi"/>
                  <w:szCs w:val="18"/>
                  <w:rPrChange w:id="718" w:author="Minsu Jeon" w:date="2022-09-18T22:20:00Z">
                    <w:rPr>
                      <w:rFonts w:ascii="Calibri" w:hAnsi="Calibri" w:cs="Arial"/>
                      <w:szCs w:val="18"/>
                    </w:rPr>
                  </w:rPrChange>
                </w:rPr>
                <w:t>Revised recommendation</w:t>
              </w:r>
            </w:ins>
          </w:p>
        </w:tc>
        <w:tc>
          <w:tcPr>
            <w:tcW w:w="1276" w:type="dxa"/>
            <w:tcPrChange w:id="719" w:author="Minsu Jeon" w:date="2022-09-18T22:21:00Z">
              <w:tcPr>
                <w:tcW w:w="1628" w:type="dxa"/>
                <w:gridSpan w:val="3"/>
              </w:tcPr>
            </w:tcPrChange>
          </w:tcPr>
          <w:p w14:paraId="63BD8188" w14:textId="149C6926"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0" w:author="Minsu Jeon" w:date="2022-09-18T21:12:00Z"/>
                <w:rFonts w:cstheme="minorHAnsi"/>
                <w:szCs w:val="18"/>
                <w:lang w:eastAsia="en-GB"/>
              </w:rPr>
            </w:pPr>
            <w:ins w:id="721" w:author="Minsu Jeon" w:date="2022-09-18T21:16:00Z">
              <w:r w:rsidRPr="00D40719">
                <w:rPr>
                  <w:rFonts w:cstheme="minorHAnsi"/>
                  <w:szCs w:val="18"/>
                  <w:lang w:eastAsia="en-GB"/>
                </w:rPr>
                <w:t>VTS</w:t>
              </w:r>
            </w:ins>
          </w:p>
        </w:tc>
        <w:tc>
          <w:tcPr>
            <w:tcW w:w="1418" w:type="dxa"/>
            <w:tcPrChange w:id="722" w:author="Minsu Jeon" w:date="2022-09-18T22:21:00Z">
              <w:tcPr>
                <w:tcW w:w="1418" w:type="dxa"/>
                <w:gridSpan w:val="2"/>
              </w:tcPr>
            </w:tcPrChange>
          </w:tcPr>
          <w:p w14:paraId="781F1B64" w14:textId="1A3F3618"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3" w:author="Minsu Jeon" w:date="2022-09-18T21:12:00Z"/>
                <w:rFonts w:cstheme="minorHAnsi"/>
                <w:szCs w:val="18"/>
                <w:lang w:eastAsia="en-GB"/>
              </w:rPr>
            </w:pPr>
            <w:ins w:id="724" w:author="Minsu Jeon" w:date="2022-09-18T21:18:00Z">
              <w:r w:rsidRPr="00D40719">
                <w:rPr>
                  <w:rFonts w:cstheme="minorHAnsi"/>
                  <w:szCs w:val="18"/>
                  <w:lang w:eastAsia="en-GB"/>
                </w:rPr>
                <w:t>VTS 1.1.1.3</w:t>
              </w:r>
            </w:ins>
          </w:p>
        </w:tc>
        <w:tc>
          <w:tcPr>
            <w:tcW w:w="1098" w:type="dxa"/>
            <w:tcPrChange w:id="725" w:author="Minsu Jeon" w:date="2022-09-18T22:21:00Z">
              <w:tcPr>
                <w:tcW w:w="1098" w:type="dxa"/>
              </w:tcPr>
            </w:tcPrChange>
          </w:tcPr>
          <w:p w14:paraId="5C6AB520"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6" w:author="Minsu Jeon" w:date="2022-09-18T21:12:00Z"/>
                <w:rFonts w:cstheme="minorHAnsi"/>
                <w:szCs w:val="18"/>
                <w:lang w:eastAsia="en-GB"/>
              </w:rPr>
            </w:pPr>
          </w:p>
        </w:tc>
      </w:tr>
      <w:tr w:rsidR="00A70ED8" w:rsidRPr="00D40719" w14:paraId="5B6D66A9" w14:textId="77777777" w:rsidTr="00A70ED8">
        <w:trPr>
          <w:cnfStyle w:val="000000100000" w:firstRow="0" w:lastRow="0" w:firstColumn="0" w:lastColumn="0" w:oddVBand="0" w:evenVBand="0" w:oddHBand="1" w:evenHBand="0" w:firstRowFirstColumn="0" w:firstRowLastColumn="0" w:lastRowFirstColumn="0" w:lastRowLastColumn="0"/>
          <w:ins w:id="727"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728" w:author="Minsu Jeon" w:date="2022-09-18T22:21:00Z">
              <w:tcPr>
                <w:tcW w:w="1097" w:type="dxa"/>
              </w:tcPr>
            </w:tcPrChange>
          </w:tcPr>
          <w:p w14:paraId="19DE25CE"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729" w:author="Minsu Jeon" w:date="2022-09-18T21:12:00Z"/>
                <w:rFonts w:cstheme="minorHAnsi"/>
                <w:szCs w:val="18"/>
                <w:lang w:eastAsia="en-GB"/>
              </w:rPr>
            </w:pPr>
          </w:p>
        </w:tc>
        <w:tc>
          <w:tcPr>
            <w:tcW w:w="1450" w:type="dxa"/>
            <w:tcPrChange w:id="730" w:author="Minsu Jeon" w:date="2022-09-18T22:21:00Z">
              <w:tcPr>
                <w:tcW w:w="1450" w:type="dxa"/>
              </w:tcPr>
            </w:tcPrChange>
          </w:tcPr>
          <w:p w14:paraId="7A5D058E"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731" w:author="Minsu Jeon" w:date="2022-09-18T21:12:00Z"/>
                <w:rFonts w:cstheme="minorHAnsi"/>
                <w:szCs w:val="18"/>
                <w:lang w:eastAsia="en-GB"/>
              </w:rPr>
            </w:pPr>
          </w:p>
        </w:tc>
        <w:tc>
          <w:tcPr>
            <w:tcW w:w="2977" w:type="dxa"/>
            <w:tcPrChange w:id="732" w:author="Minsu Jeon" w:date="2022-09-18T22:21:00Z">
              <w:tcPr>
                <w:tcW w:w="2762" w:type="dxa"/>
              </w:tcPr>
            </w:tcPrChange>
          </w:tcPr>
          <w:p w14:paraId="5DAB21DA" w14:textId="41520197" w:rsidR="006C567D" w:rsidRPr="00D40719" w:rsidRDefault="00E82175" w:rsidP="00DF24C0">
            <w:pPr>
              <w:cnfStyle w:val="000000100000" w:firstRow="0" w:lastRow="0" w:firstColumn="0" w:lastColumn="0" w:oddVBand="0" w:evenVBand="0" w:oddHBand="1" w:evenHBand="0" w:firstRowFirstColumn="0" w:firstRowLastColumn="0" w:lastRowFirstColumn="0" w:lastRowLastColumn="0"/>
              <w:rPr>
                <w:ins w:id="733" w:author="Minsu Jeon" w:date="2022-09-18T21:12:00Z"/>
                <w:rFonts w:cstheme="minorHAnsi"/>
                <w:szCs w:val="18"/>
                <w:lang w:eastAsia="en-GB"/>
              </w:rPr>
            </w:pPr>
            <w:ins w:id="734" w:author="Minsu Jeon" w:date="2022-09-18T21:29:00Z">
              <w:r w:rsidRPr="00D40719">
                <w:rPr>
                  <w:rFonts w:cstheme="minorHAnsi"/>
                  <w:szCs w:val="18"/>
                  <w:lang w:eastAsia="en-GB"/>
                  <w:rPrChange w:id="735" w:author="Minsu Jeon" w:date="2022-09-18T22:20:00Z">
                    <w:rPr>
                      <w:rFonts w:cs="Arial"/>
                      <w:snapToGrid w:val="0"/>
                      <w:kern w:val="28"/>
                      <w:sz w:val="20"/>
                      <w:szCs w:val="20"/>
                      <w:lang w:eastAsia="de-DE"/>
                    </w:rPr>
                  </w:rPrChange>
                </w:rPr>
                <w:t>Develop guidance for establishing a compliance and enforcement framework with respect to violations of VTS regulatory requirements by participating ships</w:t>
              </w:r>
              <w:r w:rsidRPr="00D40719">
                <w:rPr>
                  <w:rFonts w:cstheme="minorHAnsi"/>
                  <w:szCs w:val="18"/>
                  <w:lang w:eastAsia="en-GB"/>
                </w:rPr>
                <w:t xml:space="preserve"> </w:t>
              </w:r>
              <w:r w:rsidRPr="00D40719">
                <w:rPr>
                  <w:rFonts w:cstheme="minorHAnsi"/>
                  <w:szCs w:val="18"/>
                  <w:lang w:eastAsia="en-GB"/>
                  <w:rPrChange w:id="736" w:author="Minsu Jeon" w:date="2022-09-18T22:20:00Z">
                    <w:rPr>
                      <w:rFonts w:cs="Arial"/>
                      <w:snapToGrid w:val="0"/>
                      <w:kern w:val="28"/>
                      <w:sz w:val="20"/>
                      <w:szCs w:val="20"/>
                      <w:lang w:eastAsia="de-DE"/>
                    </w:rPr>
                  </w:rPrChange>
                </w:rPr>
                <w:t>in accordance with relevant international conventions and IMO instruments, IALA standards and national law.</w:t>
              </w:r>
            </w:ins>
          </w:p>
        </w:tc>
        <w:tc>
          <w:tcPr>
            <w:tcW w:w="3685" w:type="dxa"/>
            <w:tcPrChange w:id="737" w:author="Minsu Jeon" w:date="2022-09-18T22:21:00Z">
              <w:tcPr>
                <w:tcW w:w="3228" w:type="dxa"/>
                <w:gridSpan w:val="2"/>
              </w:tcPr>
            </w:tcPrChange>
          </w:tcPr>
          <w:p w14:paraId="6178FD26" w14:textId="77777777" w:rsidR="00484705" w:rsidRPr="00D40719" w:rsidRDefault="00484705" w:rsidP="00DF24C0">
            <w:pPr>
              <w:cnfStyle w:val="000000100000" w:firstRow="0" w:lastRow="0" w:firstColumn="0" w:lastColumn="0" w:oddVBand="0" w:evenVBand="0" w:oddHBand="1" w:evenHBand="0" w:firstRowFirstColumn="0" w:firstRowLastColumn="0" w:lastRowFirstColumn="0" w:lastRowLastColumn="0"/>
              <w:rPr>
                <w:ins w:id="738" w:author="Minsu Jeon" w:date="2022-09-18T21:29:00Z"/>
                <w:rFonts w:cstheme="minorHAnsi"/>
                <w:szCs w:val="18"/>
                <w:lang w:eastAsia="en-GB"/>
                <w:rPrChange w:id="739" w:author="Minsu Jeon" w:date="2022-09-18T22:20:00Z">
                  <w:rPr>
                    <w:ins w:id="740" w:author="Minsu Jeon" w:date="2022-09-18T21:29:00Z"/>
                    <w:bCs/>
                    <w:iCs/>
                    <w:snapToGrid w:val="0"/>
                    <w:sz w:val="20"/>
                    <w:szCs w:val="20"/>
                  </w:rPr>
                </w:rPrChange>
              </w:rPr>
              <w:pPrChange w:id="741" w:author="Minsu Jeon" w:date="2022-09-18T22:19: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100000" w:firstRow="0" w:lastRow="0" w:firstColumn="0" w:lastColumn="0" w:oddVBand="0" w:evenVBand="0" w:oddHBand="1" w:evenHBand="0" w:firstRowFirstColumn="0" w:firstRowLastColumn="0" w:lastRowFirstColumn="0" w:lastRowLastColumn="0"/>
                </w:pPr>
              </w:pPrChange>
            </w:pPr>
            <w:ins w:id="742" w:author="Minsu Jeon" w:date="2022-09-18T21:29:00Z">
              <w:r w:rsidRPr="00D40719">
                <w:rPr>
                  <w:rFonts w:cstheme="minorHAnsi"/>
                  <w:szCs w:val="18"/>
                  <w:lang w:eastAsia="en-GB"/>
                  <w:rPrChange w:id="743" w:author="Minsu Jeon" w:date="2022-09-18T22:20:00Z">
                    <w:rPr>
                      <w:bCs/>
                      <w:iCs/>
                      <w:snapToGrid w:val="0"/>
                      <w:sz w:val="20"/>
                      <w:szCs w:val="20"/>
                    </w:rPr>
                  </w:rPrChange>
                </w:rPr>
                <w:t>To provide guidance to assist Competent Authorities and VTS providers establish a compliance and enforcement framework with respect to violations of VTS regulatory requirements.</w:t>
              </w:r>
            </w:ins>
          </w:p>
          <w:p w14:paraId="093E9F69" w14:textId="77777777" w:rsidR="006C567D" w:rsidRPr="00D40719" w:rsidRDefault="006C567D" w:rsidP="00DF24C0">
            <w:pPr>
              <w:cnfStyle w:val="000000100000" w:firstRow="0" w:lastRow="0" w:firstColumn="0" w:lastColumn="0" w:oddVBand="0" w:evenVBand="0" w:oddHBand="1" w:evenHBand="0" w:firstRowFirstColumn="0" w:firstRowLastColumn="0" w:lastRowFirstColumn="0" w:lastRowLastColumn="0"/>
              <w:rPr>
                <w:ins w:id="744" w:author="Minsu Jeon" w:date="2022-09-18T21:12:00Z"/>
                <w:rFonts w:cstheme="minorHAnsi"/>
                <w:szCs w:val="18"/>
                <w:lang w:eastAsia="en-GB"/>
              </w:rPr>
            </w:pPr>
          </w:p>
        </w:tc>
        <w:tc>
          <w:tcPr>
            <w:tcW w:w="1559" w:type="dxa"/>
            <w:tcPrChange w:id="745" w:author="Minsu Jeon" w:date="2022-09-18T22:21:00Z">
              <w:tcPr>
                <w:tcW w:w="1879" w:type="dxa"/>
                <w:gridSpan w:val="3"/>
              </w:tcPr>
            </w:tcPrChange>
          </w:tcPr>
          <w:p w14:paraId="4276323F" w14:textId="55F7826A" w:rsidR="006C567D" w:rsidRPr="00D40719" w:rsidRDefault="002E3B63" w:rsidP="009074AF">
            <w:pPr>
              <w:cnfStyle w:val="000000100000" w:firstRow="0" w:lastRow="0" w:firstColumn="0" w:lastColumn="0" w:oddVBand="0" w:evenVBand="0" w:oddHBand="1" w:evenHBand="0" w:firstRowFirstColumn="0" w:firstRowLastColumn="0" w:lastRowFirstColumn="0" w:lastRowLastColumn="0"/>
              <w:rPr>
                <w:ins w:id="746" w:author="Minsu Jeon" w:date="2022-09-18T21:12:00Z"/>
                <w:rFonts w:cstheme="minorHAnsi"/>
                <w:szCs w:val="18"/>
                <w:rPrChange w:id="747" w:author="Minsu Jeon" w:date="2022-09-18T22:20:00Z">
                  <w:rPr>
                    <w:ins w:id="748" w:author="Minsu Jeon" w:date="2022-09-18T21:12:00Z"/>
                    <w:rFonts w:ascii="Calibri" w:hAnsi="Calibri" w:cs="Arial"/>
                    <w:szCs w:val="18"/>
                  </w:rPr>
                </w:rPrChange>
              </w:rPr>
            </w:pPr>
            <w:ins w:id="749" w:author="Minsu Jeon" w:date="2022-09-18T21:42:00Z">
              <w:r w:rsidRPr="00D40719">
                <w:rPr>
                  <w:rFonts w:cstheme="minorHAnsi"/>
                  <w:szCs w:val="18"/>
                  <w:rPrChange w:id="750" w:author="Minsu Jeon" w:date="2022-09-18T22:20:00Z">
                    <w:rPr>
                      <w:rFonts w:ascii="Calibri" w:hAnsi="Calibri" w:cs="Arial"/>
                      <w:szCs w:val="18"/>
                    </w:rPr>
                  </w:rPrChange>
                </w:rPr>
                <w:t>New guideline</w:t>
              </w:r>
            </w:ins>
          </w:p>
        </w:tc>
        <w:tc>
          <w:tcPr>
            <w:tcW w:w="1276" w:type="dxa"/>
            <w:tcPrChange w:id="751" w:author="Minsu Jeon" w:date="2022-09-18T22:21:00Z">
              <w:tcPr>
                <w:tcW w:w="1334" w:type="dxa"/>
                <w:gridSpan w:val="2"/>
              </w:tcPr>
            </w:tcPrChange>
          </w:tcPr>
          <w:p w14:paraId="4B727014" w14:textId="7C12985F"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752" w:author="Minsu Jeon" w:date="2022-09-18T21:12:00Z"/>
                <w:rFonts w:cstheme="minorHAnsi"/>
                <w:szCs w:val="18"/>
                <w:lang w:eastAsia="en-GB"/>
              </w:rPr>
            </w:pPr>
            <w:ins w:id="753" w:author="Minsu Jeon" w:date="2022-09-18T21:16:00Z">
              <w:r w:rsidRPr="00D40719">
                <w:rPr>
                  <w:rFonts w:cstheme="minorHAnsi"/>
                  <w:szCs w:val="18"/>
                  <w:lang w:eastAsia="en-GB"/>
                </w:rPr>
                <w:t>VTS</w:t>
              </w:r>
            </w:ins>
          </w:p>
        </w:tc>
        <w:tc>
          <w:tcPr>
            <w:tcW w:w="1418" w:type="dxa"/>
            <w:tcPrChange w:id="754" w:author="Minsu Jeon" w:date="2022-09-18T22:21:00Z">
              <w:tcPr>
                <w:tcW w:w="1324" w:type="dxa"/>
                <w:gridSpan w:val="2"/>
              </w:tcPr>
            </w:tcPrChange>
          </w:tcPr>
          <w:p w14:paraId="00429D44" w14:textId="4FCF21A0" w:rsidR="006C567D" w:rsidRPr="00D40719" w:rsidRDefault="00C5668D" w:rsidP="009074AF">
            <w:pPr>
              <w:cnfStyle w:val="000000100000" w:firstRow="0" w:lastRow="0" w:firstColumn="0" w:lastColumn="0" w:oddVBand="0" w:evenVBand="0" w:oddHBand="1" w:evenHBand="0" w:firstRowFirstColumn="0" w:firstRowLastColumn="0" w:lastRowFirstColumn="0" w:lastRowLastColumn="0"/>
              <w:rPr>
                <w:ins w:id="755" w:author="Minsu Jeon" w:date="2022-09-18T21:12:00Z"/>
                <w:rFonts w:cstheme="minorHAnsi"/>
                <w:szCs w:val="18"/>
                <w:lang w:eastAsia="en-GB"/>
              </w:rPr>
            </w:pPr>
            <w:ins w:id="756" w:author="Minsu Jeon" w:date="2022-09-18T21:42:00Z">
              <w:r w:rsidRPr="00D40719">
                <w:rPr>
                  <w:rFonts w:cstheme="minorHAnsi"/>
                  <w:szCs w:val="18"/>
                  <w:lang w:eastAsia="en-GB"/>
                </w:rPr>
                <w:t>VTS 1.1.2</w:t>
              </w:r>
            </w:ins>
          </w:p>
        </w:tc>
        <w:tc>
          <w:tcPr>
            <w:tcW w:w="1098" w:type="dxa"/>
            <w:tcPrChange w:id="757" w:author="Minsu Jeon" w:date="2022-09-18T22:21:00Z">
              <w:tcPr>
                <w:tcW w:w="1486" w:type="dxa"/>
                <w:gridSpan w:val="2"/>
              </w:tcPr>
            </w:tcPrChange>
          </w:tcPr>
          <w:p w14:paraId="1697DFB2"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758" w:author="Minsu Jeon" w:date="2022-09-18T21:12:00Z"/>
                <w:rFonts w:cstheme="minorHAnsi"/>
                <w:szCs w:val="18"/>
                <w:lang w:eastAsia="en-GB"/>
              </w:rPr>
            </w:pPr>
          </w:p>
        </w:tc>
      </w:tr>
      <w:tr w:rsidR="00A70ED8" w:rsidRPr="00D40719" w14:paraId="06DF58FE" w14:textId="77777777" w:rsidTr="00A70ED8">
        <w:trPr>
          <w:ins w:id="759"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760" w:author="Minsu Jeon" w:date="2022-09-18T22:21:00Z">
              <w:tcPr>
                <w:tcW w:w="1097" w:type="dxa"/>
              </w:tcPr>
            </w:tcPrChange>
          </w:tcPr>
          <w:p w14:paraId="62D215F0" w14:textId="77777777" w:rsidR="006C567D" w:rsidRPr="00D40719" w:rsidRDefault="006C567D" w:rsidP="009074AF">
            <w:pPr>
              <w:rPr>
                <w:ins w:id="761" w:author="Minsu Jeon" w:date="2022-09-18T21:12:00Z"/>
                <w:rFonts w:cstheme="minorHAnsi"/>
                <w:szCs w:val="18"/>
                <w:lang w:eastAsia="en-GB"/>
              </w:rPr>
            </w:pPr>
          </w:p>
        </w:tc>
        <w:tc>
          <w:tcPr>
            <w:tcW w:w="1450" w:type="dxa"/>
            <w:tcPrChange w:id="762" w:author="Minsu Jeon" w:date="2022-09-18T22:21:00Z">
              <w:tcPr>
                <w:tcW w:w="1450" w:type="dxa"/>
              </w:tcPr>
            </w:tcPrChange>
          </w:tcPr>
          <w:p w14:paraId="396035FB" w14:textId="77777777" w:rsidR="006C567D" w:rsidRPr="00D40719" w:rsidRDefault="00AB72B2" w:rsidP="009074AF">
            <w:pPr>
              <w:cnfStyle w:val="000000000000" w:firstRow="0" w:lastRow="0" w:firstColumn="0" w:lastColumn="0" w:oddVBand="0" w:evenVBand="0" w:oddHBand="0" w:evenHBand="0" w:firstRowFirstColumn="0" w:firstRowLastColumn="0" w:lastRowFirstColumn="0" w:lastRowLastColumn="0"/>
              <w:rPr>
                <w:ins w:id="763" w:author="Minsu Jeon" w:date="2022-09-18T21:43:00Z"/>
                <w:rFonts w:cstheme="minorHAnsi"/>
                <w:szCs w:val="18"/>
                <w:lang w:eastAsia="en-GB"/>
              </w:rPr>
            </w:pPr>
            <w:ins w:id="764" w:author="Minsu Jeon" w:date="2022-09-18T21:43:00Z">
              <w:r w:rsidRPr="00D40719">
                <w:rPr>
                  <w:rFonts w:cstheme="minorHAnsi"/>
                  <w:szCs w:val="18"/>
                  <w:lang w:eastAsia="en-GB"/>
                </w:rPr>
                <w:t>4.2 operations</w:t>
              </w:r>
            </w:ins>
          </w:p>
          <w:p w14:paraId="30A08E47" w14:textId="6E36C38F" w:rsidR="00AB72B2" w:rsidRPr="00D40719" w:rsidRDefault="00AB72B2" w:rsidP="009074AF">
            <w:pPr>
              <w:cnfStyle w:val="000000000000" w:firstRow="0" w:lastRow="0" w:firstColumn="0" w:lastColumn="0" w:oddVBand="0" w:evenVBand="0" w:oddHBand="0" w:evenHBand="0" w:firstRowFirstColumn="0" w:firstRowLastColumn="0" w:lastRowFirstColumn="0" w:lastRowLastColumn="0"/>
              <w:rPr>
                <w:ins w:id="765" w:author="Minsu Jeon" w:date="2022-09-18T21:12:00Z"/>
                <w:rFonts w:cstheme="minorHAnsi"/>
                <w:szCs w:val="18"/>
                <w:lang w:eastAsia="en-GB"/>
              </w:rPr>
            </w:pPr>
            <w:ins w:id="766" w:author="Minsu Jeon" w:date="2022-09-18T21:43:00Z">
              <w:r w:rsidRPr="00D40719">
                <w:rPr>
                  <w:rFonts w:cstheme="minorHAnsi"/>
                  <w:szCs w:val="18"/>
                  <w:lang w:eastAsia="en-GB"/>
                </w:rPr>
                <w:t>4.</w:t>
              </w:r>
              <w:r w:rsidR="00AB1BCC" w:rsidRPr="00D40719">
                <w:rPr>
                  <w:rFonts w:cstheme="minorHAnsi"/>
                  <w:szCs w:val="18"/>
                  <w:lang w:eastAsia="en-GB"/>
                </w:rPr>
                <w:t>6 technologies</w:t>
              </w:r>
            </w:ins>
          </w:p>
        </w:tc>
        <w:tc>
          <w:tcPr>
            <w:tcW w:w="2977" w:type="dxa"/>
            <w:tcPrChange w:id="767" w:author="Minsu Jeon" w:date="2022-09-18T22:21:00Z">
              <w:tcPr>
                <w:tcW w:w="2762" w:type="dxa"/>
              </w:tcPr>
            </w:tcPrChange>
          </w:tcPr>
          <w:p w14:paraId="1A7EF776" w14:textId="23163270" w:rsidR="006C567D" w:rsidRPr="00D40719" w:rsidRDefault="009D3536" w:rsidP="009E5C0B">
            <w:pPr>
              <w:cnfStyle w:val="000000000000" w:firstRow="0" w:lastRow="0" w:firstColumn="0" w:lastColumn="0" w:oddVBand="0" w:evenVBand="0" w:oddHBand="0" w:evenHBand="0" w:firstRowFirstColumn="0" w:firstRowLastColumn="0" w:lastRowFirstColumn="0" w:lastRowLastColumn="0"/>
              <w:rPr>
                <w:ins w:id="768" w:author="Minsu Jeon" w:date="2022-09-18T21:12:00Z"/>
                <w:rFonts w:cstheme="minorHAnsi"/>
                <w:szCs w:val="18"/>
                <w:lang w:eastAsia="en-GB"/>
              </w:rPr>
            </w:pPr>
            <w:ins w:id="769" w:author="Minsu Jeon" w:date="2022-09-18T21:43:00Z">
              <w:r w:rsidRPr="00D40719">
                <w:rPr>
                  <w:rFonts w:cstheme="minorHAnsi"/>
                  <w:szCs w:val="18"/>
                  <w:lang w:eastAsia="en-GB"/>
                  <w:rPrChange w:id="770" w:author="Minsu Jeon" w:date="2022-09-18T22:20:00Z">
                    <w:rPr>
                      <w:rFonts w:eastAsiaTheme="minorEastAsia" w:cs="Arial"/>
                      <w:bCs/>
                      <w:iCs/>
                      <w:snapToGrid w:val="0"/>
                      <w:sz w:val="20"/>
                      <w:szCs w:val="20"/>
                    </w:rPr>
                  </w:rPrChange>
                </w:rPr>
                <w:t>Develop guidance on the Implications of Maritime Autonomous Surface Ships (MASS) from a VTS Perspective.</w:t>
              </w:r>
            </w:ins>
          </w:p>
        </w:tc>
        <w:tc>
          <w:tcPr>
            <w:tcW w:w="3685" w:type="dxa"/>
            <w:tcPrChange w:id="771" w:author="Minsu Jeon" w:date="2022-09-18T22:21:00Z">
              <w:tcPr>
                <w:tcW w:w="3228" w:type="dxa"/>
                <w:gridSpan w:val="2"/>
              </w:tcPr>
            </w:tcPrChange>
          </w:tcPr>
          <w:p w14:paraId="3461DEA1" w14:textId="77777777" w:rsidR="006C567D" w:rsidRPr="00D40719" w:rsidRDefault="00814B24" w:rsidP="009074AF">
            <w:pPr>
              <w:cnfStyle w:val="000000000000" w:firstRow="0" w:lastRow="0" w:firstColumn="0" w:lastColumn="0" w:oddVBand="0" w:evenVBand="0" w:oddHBand="0" w:evenHBand="0" w:firstRowFirstColumn="0" w:firstRowLastColumn="0" w:lastRowFirstColumn="0" w:lastRowLastColumn="0"/>
              <w:rPr>
                <w:ins w:id="772" w:author="Minsu Jeon" w:date="2022-09-18T21:44:00Z"/>
                <w:rFonts w:cstheme="minorHAnsi"/>
                <w:szCs w:val="18"/>
                <w:lang w:eastAsia="en-GB"/>
                <w:rPrChange w:id="773" w:author="Minsu Jeon" w:date="2022-09-18T22:20:00Z">
                  <w:rPr>
                    <w:ins w:id="774" w:author="Minsu Jeon" w:date="2022-09-18T21:44:00Z"/>
                    <w:bCs/>
                    <w:iCs/>
                    <w:snapToGrid w:val="0"/>
                    <w:sz w:val="20"/>
                    <w:szCs w:val="20"/>
                  </w:rPr>
                </w:rPrChange>
              </w:rPr>
            </w:pPr>
            <w:ins w:id="775" w:author="Minsu Jeon" w:date="2022-09-18T21:43:00Z">
              <w:r w:rsidRPr="00D40719">
                <w:rPr>
                  <w:rFonts w:cstheme="minorHAnsi"/>
                  <w:szCs w:val="18"/>
                  <w:lang w:eastAsia="en-GB"/>
                  <w:rPrChange w:id="776" w:author="Minsu Jeon" w:date="2022-09-18T22:20:00Z">
                    <w:rPr>
                      <w:bCs/>
                      <w:iCs/>
                      <w:snapToGrid w:val="0"/>
                      <w:sz w:val="20"/>
                      <w:szCs w:val="20"/>
                    </w:rPr>
                  </w:rPrChange>
                </w:rPr>
                <w:t>Remain cognizant, and contribute to, the scoping exercise being progressed by PAP Task Group on the implications of MASS on VTS documents</w:t>
              </w:r>
            </w:ins>
            <w:ins w:id="777" w:author="Minsu Jeon" w:date="2022-09-18T21:44:00Z">
              <w:r w:rsidR="008F79F7" w:rsidRPr="00D40719">
                <w:rPr>
                  <w:rFonts w:cstheme="minorHAnsi"/>
                  <w:szCs w:val="18"/>
                  <w:lang w:eastAsia="en-GB"/>
                  <w:rPrChange w:id="778" w:author="Minsu Jeon" w:date="2022-09-18T22:20:00Z">
                    <w:rPr>
                      <w:bCs/>
                      <w:iCs/>
                      <w:snapToGrid w:val="0"/>
                      <w:sz w:val="20"/>
                      <w:szCs w:val="20"/>
                    </w:rPr>
                  </w:rPrChange>
                </w:rPr>
                <w:t>.</w:t>
              </w:r>
            </w:ins>
          </w:p>
          <w:p w14:paraId="62875FCD" w14:textId="77777777" w:rsidR="008F79F7" w:rsidRPr="00D40719" w:rsidRDefault="008F79F7" w:rsidP="009074AF">
            <w:pPr>
              <w:cnfStyle w:val="000000000000" w:firstRow="0" w:lastRow="0" w:firstColumn="0" w:lastColumn="0" w:oddVBand="0" w:evenVBand="0" w:oddHBand="0" w:evenHBand="0" w:firstRowFirstColumn="0" w:firstRowLastColumn="0" w:lastRowFirstColumn="0" w:lastRowLastColumn="0"/>
              <w:rPr>
                <w:ins w:id="779" w:author="Minsu Jeon" w:date="2022-09-18T21:44:00Z"/>
                <w:rFonts w:cstheme="minorHAnsi"/>
                <w:szCs w:val="18"/>
                <w:lang w:eastAsia="en-GB"/>
                <w:rPrChange w:id="780" w:author="Minsu Jeon" w:date="2022-09-18T22:20:00Z">
                  <w:rPr>
                    <w:ins w:id="781" w:author="Minsu Jeon" w:date="2022-09-18T21:44:00Z"/>
                    <w:bCs/>
                    <w:iCs/>
                    <w:snapToGrid w:val="0"/>
                    <w:sz w:val="20"/>
                    <w:szCs w:val="20"/>
                  </w:rPr>
                </w:rPrChange>
              </w:rPr>
            </w:pPr>
            <w:ins w:id="782" w:author="Minsu Jeon" w:date="2022-09-18T21:44:00Z">
              <w:r w:rsidRPr="00D40719">
                <w:rPr>
                  <w:rFonts w:cstheme="minorHAnsi"/>
                  <w:szCs w:val="18"/>
                  <w:lang w:eastAsia="en-GB"/>
                  <w:rPrChange w:id="783" w:author="Minsu Jeon" w:date="2022-09-18T22:20:00Z">
                    <w:rPr>
                      <w:bCs/>
                      <w:iCs/>
                      <w:snapToGrid w:val="0"/>
                      <w:sz w:val="20"/>
                      <w:szCs w:val="20"/>
                    </w:rPr>
                  </w:rPrChange>
                </w:rPr>
                <w:t xml:space="preserve">To prepare a discussion paper describing the implications of MASS on the provision of VTS and its regulatory and legal framework.  </w:t>
              </w:r>
            </w:ins>
          </w:p>
          <w:p w14:paraId="13E83027" w14:textId="24F266C1" w:rsidR="00EF56AA" w:rsidRPr="00D40719" w:rsidRDefault="00EF56AA" w:rsidP="009074AF">
            <w:pPr>
              <w:cnfStyle w:val="000000000000" w:firstRow="0" w:lastRow="0" w:firstColumn="0" w:lastColumn="0" w:oddVBand="0" w:evenVBand="0" w:oddHBand="0" w:evenHBand="0" w:firstRowFirstColumn="0" w:firstRowLastColumn="0" w:lastRowFirstColumn="0" w:lastRowLastColumn="0"/>
              <w:rPr>
                <w:ins w:id="784" w:author="Minsu Jeon" w:date="2022-09-18T21:12:00Z"/>
                <w:rFonts w:cstheme="minorHAnsi"/>
                <w:szCs w:val="18"/>
                <w:lang w:eastAsia="en-GB"/>
              </w:rPr>
            </w:pPr>
            <w:ins w:id="785" w:author="Minsu Jeon" w:date="2022-09-18T21:44:00Z">
              <w:r w:rsidRPr="00D40719">
                <w:rPr>
                  <w:rFonts w:cstheme="minorHAnsi"/>
                  <w:szCs w:val="18"/>
                  <w:lang w:eastAsia="en-GB"/>
                  <w:rPrChange w:id="786" w:author="Minsu Jeon" w:date="2022-09-18T22:20:00Z">
                    <w:rPr>
                      <w:bCs/>
                      <w:iCs/>
                      <w:snapToGrid w:val="0"/>
                      <w:sz w:val="20"/>
                      <w:szCs w:val="20"/>
                    </w:rPr>
                  </w:rPrChange>
                </w:rPr>
                <w:t>Provide guidance to assist authorities ensure the safety and efficiency of vessel movements in the VTS area</w:t>
              </w:r>
            </w:ins>
          </w:p>
        </w:tc>
        <w:tc>
          <w:tcPr>
            <w:tcW w:w="1559" w:type="dxa"/>
            <w:tcPrChange w:id="787" w:author="Minsu Jeon" w:date="2022-09-18T22:21:00Z">
              <w:tcPr>
                <w:tcW w:w="1879" w:type="dxa"/>
                <w:gridSpan w:val="3"/>
              </w:tcPr>
            </w:tcPrChange>
          </w:tcPr>
          <w:p w14:paraId="4D8C0A2E" w14:textId="2383BB06" w:rsidR="006C567D" w:rsidRPr="00D40719" w:rsidRDefault="007B2E27" w:rsidP="009074AF">
            <w:pPr>
              <w:cnfStyle w:val="000000000000" w:firstRow="0" w:lastRow="0" w:firstColumn="0" w:lastColumn="0" w:oddVBand="0" w:evenVBand="0" w:oddHBand="0" w:evenHBand="0" w:firstRowFirstColumn="0" w:firstRowLastColumn="0" w:lastRowFirstColumn="0" w:lastRowLastColumn="0"/>
              <w:rPr>
                <w:ins w:id="788" w:author="Minsu Jeon" w:date="2022-09-18T21:12:00Z"/>
                <w:rFonts w:cstheme="minorHAnsi"/>
                <w:szCs w:val="18"/>
                <w:rPrChange w:id="789" w:author="Minsu Jeon" w:date="2022-09-18T22:20:00Z">
                  <w:rPr>
                    <w:ins w:id="790" w:author="Minsu Jeon" w:date="2022-09-18T21:12:00Z"/>
                    <w:rFonts w:ascii="Calibri" w:hAnsi="Calibri" w:cs="Arial"/>
                    <w:szCs w:val="18"/>
                  </w:rPr>
                </w:rPrChange>
              </w:rPr>
            </w:pPr>
            <w:ins w:id="791" w:author="Minsu Jeon" w:date="2022-09-18T21:44:00Z">
              <w:r w:rsidRPr="00D40719">
                <w:rPr>
                  <w:rFonts w:cstheme="minorHAnsi"/>
                  <w:szCs w:val="18"/>
                  <w:rPrChange w:id="792" w:author="Minsu Jeon" w:date="2022-09-18T22:20:00Z">
                    <w:rPr>
                      <w:rFonts w:ascii="Calibri" w:hAnsi="Calibri" w:cs="Arial"/>
                      <w:szCs w:val="18"/>
                    </w:rPr>
                  </w:rPrChange>
                </w:rPr>
                <w:t>New guideline</w:t>
              </w:r>
            </w:ins>
          </w:p>
        </w:tc>
        <w:tc>
          <w:tcPr>
            <w:tcW w:w="1276" w:type="dxa"/>
            <w:tcPrChange w:id="793" w:author="Minsu Jeon" w:date="2022-09-18T22:21:00Z">
              <w:tcPr>
                <w:tcW w:w="1334" w:type="dxa"/>
                <w:gridSpan w:val="2"/>
              </w:tcPr>
            </w:tcPrChange>
          </w:tcPr>
          <w:p w14:paraId="106F6187" w14:textId="09D05777"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794" w:author="Minsu Jeon" w:date="2022-09-18T21:12:00Z"/>
                <w:rFonts w:cstheme="minorHAnsi"/>
                <w:szCs w:val="18"/>
                <w:lang w:eastAsia="en-GB"/>
              </w:rPr>
            </w:pPr>
            <w:ins w:id="795" w:author="Minsu Jeon" w:date="2022-09-18T21:16:00Z">
              <w:r w:rsidRPr="00D40719">
                <w:rPr>
                  <w:rFonts w:cstheme="minorHAnsi"/>
                  <w:szCs w:val="18"/>
                  <w:lang w:eastAsia="en-GB"/>
                </w:rPr>
                <w:t>VTS</w:t>
              </w:r>
            </w:ins>
          </w:p>
        </w:tc>
        <w:tc>
          <w:tcPr>
            <w:tcW w:w="1418" w:type="dxa"/>
            <w:tcPrChange w:id="796" w:author="Minsu Jeon" w:date="2022-09-18T22:21:00Z">
              <w:tcPr>
                <w:tcW w:w="1324" w:type="dxa"/>
                <w:gridSpan w:val="2"/>
              </w:tcPr>
            </w:tcPrChange>
          </w:tcPr>
          <w:p w14:paraId="1BFD3137" w14:textId="1C521D7D" w:rsidR="006C567D" w:rsidRPr="00D40719" w:rsidRDefault="007B2E27" w:rsidP="009074AF">
            <w:pPr>
              <w:cnfStyle w:val="000000000000" w:firstRow="0" w:lastRow="0" w:firstColumn="0" w:lastColumn="0" w:oddVBand="0" w:evenVBand="0" w:oddHBand="0" w:evenHBand="0" w:firstRowFirstColumn="0" w:firstRowLastColumn="0" w:lastRowFirstColumn="0" w:lastRowLastColumn="0"/>
              <w:rPr>
                <w:ins w:id="797" w:author="Minsu Jeon" w:date="2022-09-18T21:12:00Z"/>
                <w:rFonts w:cstheme="minorHAnsi"/>
                <w:szCs w:val="18"/>
                <w:lang w:eastAsia="en-GB"/>
              </w:rPr>
            </w:pPr>
            <w:ins w:id="798" w:author="Minsu Jeon" w:date="2022-09-18T21:44:00Z">
              <w:r w:rsidRPr="00D40719">
                <w:rPr>
                  <w:rFonts w:cstheme="minorHAnsi"/>
                  <w:szCs w:val="18"/>
                  <w:lang w:eastAsia="en-GB"/>
                </w:rPr>
                <w:t>VTS 1.1.3</w:t>
              </w:r>
            </w:ins>
          </w:p>
        </w:tc>
        <w:tc>
          <w:tcPr>
            <w:tcW w:w="1098" w:type="dxa"/>
            <w:tcPrChange w:id="799" w:author="Minsu Jeon" w:date="2022-09-18T22:21:00Z">
              <w:tcPr>
                <w:tcW w:w="1486" w:type="dxa"/>
                <w:gridSpan w:val="2"/>
              </w:tcPr>
            </w:tcPrChange>
          </w:tcPr>
          <w:p w14:paraId="5B55D528"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00" w:author="Minsu Jeon" w:date="2022-09-18T21:12:00Z"/>
                <w:rFonts w:cstheme="minorHAnsi"/>
                <w:szCs w:val="18"/>
                <w:lang w:eastAsia="en-GB"/>
              </w:rPr>
            </w:pPr>
          </w:p>
        </w:tc>
      </w:tr>
      <w:tr w:rsidR="00A70ED8" w:rsidRPr="00D40719" w14:paraId="763A14F5" w14:textId="77777777" w:rsidTr="00A70ED8">
        <w:trPr>
          <w:cnfStyle w:val="000000100000" w:firstRow="0" w:lastRow="0" w:firstColumn="0" w:lastColumn="0" w:oddVBand="0" w:evenVBand="0" w:oddHBand="1" w:evenHBand="0" w:firstRowFirstColumn="0" w:firstRowLastColumn="0" w:lastRowFirstColumn="0" w:lastRowLastColumn="0"/>
          <w:ins w:id="801"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802" w:author="Minsu Jeon" w:date="2022-09-18T22:21:00Z">
              <w:tcPr>
                <w:tcW w:w="1097" w:type="dxa"/>
              </w:tcPr>
            </w:tcPrChange>
          </w:tcPr>
          <w:p w14:paraId="1B115506"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803" w:author="Minsu Jeon" w:date="2022-09-18T21:12:00Z"/>
                <w:rFonts w:cstheme="minorHAnsi"/>
                <w:szCs w:val="18"/>
                <w:lang w:eastAsia="en-GB"/>
              </w:rPr>
            </w:pPr>
          </w:p>
        </w:tc>
        <w:tc>
          <w:tcPr>
            <w:tcW w:w="1450" w:type="dxa"/>
            <w:tcPrChange w:id="804" w:author="Minsu Jeon" w:date="2022-09-18T22:21:00Z">
              <w:tcPr>
                <w:tcW w:w="1450" w:type="dxa"/>
              </w:tcPr>
            </w:tcPrChange>
          </w:tcPr>
          <w:p w14:paraId="6DE9BD29" w14:textId="77777777" w:rsidR="006C567D" w:rsidRPr="00D40719" w:rsidRDefault="00F25F09" w:rsidP="009074AF">
            <w:pPr>
              <w:cnfStyle w:val="000000100000" w:firstRow="0" w:lastRow="0" w:firstColumn="0" w:lastColumn="0" w:oddVBand="0" w:evenVBand="0" w:oddHBand="1" w:evenHBand="0" w:firstRowFirstColumn="0" w:firstRowLastColumn="0" w:lastRowFirstColumn="0" w:lastRowLastColumn="0"/>
              <w:rPr>
                <w:ins w:id="805" w:author="Minsu Jeon" w:date="2022-09-18T21:45:00Z"/>
                <w:rFonts w:cstheme="minorHAnsi"/>
                <w:szCs w:val="18"/>
                <w:lang w:eastAsia="en-GB"/>
              </w:rPr>
            </w:pPr>
            <w:ins w:id="806" w:author="Minsu Jeon" w:date="2022-09-18T21:44:00Z">
              <w:r w:rsidRPr="00D40719">
                <w:rPr>
                  <w:rFonts w:cstheme="minorHAnsi"/>
                  <w:szCs w:val="18"/>
                  <w:lang w:eastAsia="en-GB"/>
                </w:rPr>
                <w:t>4.1 imp</w:t>
              </w:r>
            </w:ins>
            <w:ins w:id="807" w:author="Minsu Jeon" w:date="2022-09-18T21:45:00Z">
              <w:r w:rsidRPr="00D40719">
                <w:rPr>
                  <w:rFonts w:cstheme="minorHAnsi"/>
                  <w:szCs w:val="18"/>
                  <w:lang w:eastAsia="en-GB"/>
                </w:rPr>
                <w:t>lementation</w:t>
              </w:r>
            </w:ins>
          </w:p>
          <w:p w14:paraId="455840F8" w14:textId="77777777" w:rsidR="00F25F09" w:rsidRPr="00D40719" w:rsidRDefault="00F25F09" w:rsidP="00F25F09">
            <w:pPr>
              <w:cnfStyle w:val="000000100000" w:firstRow="0" w:lastRow="0" w:firstColumn="0" w:lastColumn="0" w:oddVBand="0" w:evenVBand="0" w:oddHBand="1" w:evenHBand="0" w:firstRowFirstColumn="0" w:firstRowLastColumn="0" w:lastRowFirstColumn="0" w:lastRowLastColumn="0"/>
              <w:rPr>
                <w:ins w:id="808" w:author="Minsu Jeon" w:date="2022-09-18T21:45:00Z"/>
                <w:rFonts w:cstheme="minorHAnsi"/>
                <w:szCs w:val="18"/>
                <w:lang w:eastAsia="en-GB"/>
              </w:rPr>
            </w:pPr>
            <w:ins w:id="809" w:author="Minsu Jeon" w:date="2022-09-18T21:45:00Z">
              <w:r w:rsidRPr="00D40719">
                <w:rPr>
                  <w:rFonts w:cstheme="minorHAnsi"/>
                  <w:szCs w:val="18"/>
                  <w:lang w:eastAsia="en-GB"/>
                </w:rPr>
                <w:t>4.2 operations</w:t>
              </w:r>
            </w:ins>
          </w:p>
          <w:p w14:paraId="02F779D6" w14:textId="65C13DDD" w:rsidR="00F25F09" w:rsidRPr="00D40719" w:rsidRDefault="00F25F09" w:rsidP="00F25F09">
            <w:pPr>
              <w:cnfStyle w:val="000000100000" w:firstRow="0" w:lastRow="0" w:firstColumn="0" w:lastColumn="0" w:oddVBand="0" w:evenVBand="0" w:oddHBand="1" w:evenHBand="0" w:firstRowFirstColumn="0" w:firstRowLastColumn="0" w:lastRowFirstColumn="0" w:lastRowLastColumn="0"/>
              <w:rPr>
                <w:ins w:id="810" w:author="Minsu Jeon" w:date="2022-09-18T21:12:00Z"/>
                <w:rFonts w:cstheme="minorHAnsi"/>
                <w:szCs w:val="18"/>
                <w:lang w:eastAsia="en-GB"/>
              </w:rPr>
            </w:pPr>
            <w:ins w:id="811" w:author="Minsu Jeon" w:date="2022-09-18T21:45:00Z">
              <w:r w:rsidRPr="00D40719">
                <w:rPr>
                  <w:rFonts w:cstheme="minorHAnsi"/>
                  <w:szCs w:val="18"/>
                  <w:lang w:eastAsia="en-GB"/>
                </w:rPr>
                <w:t>4.6 technologies</w:t>
              </w:r>
            </w:ins>
          </w:p>
        </w:tc>
        <w:tc>
          <w:tcPr>
            <w:tcW w:w="2977" w:type="dxa"/>
            <w:tcPrChange w:id="812" w:author="Minsu Jeon" w:date="2022-09-18T22:21:00Z">
              <w:tcPr>
                <w:tcW w:w="2762" w:type="dxa"/>
              </w:tcPr>
            </w:tcPrChange>
          </w:tcPr>
          <w:p w14:paraId="6B09B220" w14:textId="1A2EF7F2" w:rsidR="006C567D" w:rsidRPr="00D40719" w:rsidRDefault="008E31ED" w:rsidP="00DF24C0">
            <w:pPr>
              <w:cnfStyle w:val="000000100000" w:firstRow="0" w:lastRow="0" w:firstColumn="0" w:lastColumn="0" w:oddVBand="0" w:evenVBand="0" w:oddHBand="1" w:evenHBand="0" w:firstRowFirstColumn="0" w:firstRowLastColumn="0" w:lastRowFirstColumn="0" w:lastRowLastColumn="0"/>
              <w:rPr>
                <w:ins w:id="813" w:author="Minsu Jeon" w:date="2022-09-18T21:12:00Z"/>
                <w:rFonts w:cstheme="minorHAnsi"/>
                <w:szCs w:val="18"/>
                <w:lang w:eastAsia="en-GB"/>
              </w:rPr>
            </w:pPr>
            <w:ins w:id="814" w:author="Minsu Jeon" w:date="2022-09-18T21:45:00Z">
              <w:r w:rsidRPr="00D40719">
                <w:rPr>
                  <w:rFonts w:cstheme="minorHAnsi"/>
                  <w:szCs w:val="18"/>
                  <w:lang w:eastAsia="en-GB"/>
                  <w:rPrChange w:id="815" w:author="Minsu Jeon" w:date="2022-09-18T22:20:00Z">
                    <w:rPr>
                      <w:rFonts w:cs="Arial"/>
                      <w:snapToGrid w:val="0"/>
                      <w:kern w:val="28"/>
                      <w:sz w:val="20"/>
                      <w:szCs w:val="20"/>
                      <w:lang w:eastAsia="de-DE"/>
                    </w:rPr>
                  </w:rPrChange>
                </w:rPr>
                <w:t>assess the implications associated with the advent of MASS on IALA Standards specifically related to the establishment and operation of VTS.</w:t>
              </w:r>
            </w:ins>
          </w:p>
        </w:tc>
        <w:tc>
          <w:tcPr>
            <w:tcW w:w="3685" w:type="dxa"/>
            <w:tcPrChange w:id="816" w:author="Minsu Jeon" w:date="2022-09-18T22:21:00Z">
              <w:tcPr>
                <w:tcW w:w="3228" w:type="dxa"/>
                <w:gridSpan w:val="2"/>
              </w:tcPr>
            </w:tcPrChange>
          </w:tcPr>
          <w:p w14:paraId="6E0355FC" w14:textId="6FC4E242" w:rsidR="006C567D" w:rsidRPr="00D40719" w:rsidRDefault="00F66686" w:rsidP="00DF24C0">
            <w:pPr>
              <w:cnfStyle w:val="000000100000" w:firstRow="0" w:lastRow="0" w:firstColumn="0" w:lastColumn="0" w:oddVBand="0" w:evenVBand="0" w:oddHBand="1" w:evenHBand="0" w:firstRowFirstColumn="0" w:firstRowLastColumn="0" w:lastRowFirstColumn="0" w:lastRowLastColumn="0"/>
              <w:rPr>
                <w:ins w:id="817" w:author="Minsu Jeon" w:date="2022-09-18T21:12:00Z"/>
                <w:rFonts w:cstheme="minorHAnsi"/>
                <w:szCs w:val="18"/>
                <w:lang w:eastAsia="en-GB"/>
              </w:rPr>
            </w:pPr>
            <w:ins w:id="818" w:author="Minsu Jeon" w:date="2022-09-18T21:45:00Z">
              <w:r w:rsidRPr="00D40719">
                <w:rPr>
                  <w:rFonts w:cstheme="minorHAnsi"/>
                  <w:szCs w:val="18"/>
                  <w:lang w:eastAsia="en-GB"/>
                  <w:rPrChange w:id="819" w:author="Minsu Jeon" w:date="2022-09-18T22:20:00Z">
                    <w:rPr>
                      <w:bCs/>
                      <w:iCs/>
                      <w:snapToGrid w:val="0"/>
                      <w:sz w:val="20"/>
                      <w:szCs w:val="20"/>
                    </w:rPr>
                  </w:rPrChange>
                </w:rPr>
                <w:t>To ensure IALA Standards specifically related to the establishment and operation of VTS evolve with the advent of MASS and continue to provide an effective framework for achieving worldwide harmonisation of VTS through</w:t>
              </w:r>
              <w:r w:rsidRPr="00D40719">
                <w:rPr>
                  <w:rFonts w:cstheme="minorHAnsi"/>
                  <w:szCs w:val="18"/>
                  <w:lang w:eastAsia="en-GB"/>
                  <w:rPrChange w:id="820" w:author="Minsu Jeon" w:date="2022-09-18T22:20:00Z">
                    <w:rPr>
                      <w:rFonts w:cs="Arial"/>
                      <w:snapToGrid w:val="0"/>
                      <w:kern w:val="28"/>
                      <w:sz w:val="20"/>
                      <w:szCs w:val="20"/>
                      <w:lang w:eastAsia="de-DE"/>
                    </w:rPr>
                  </w:rPrChange>
                </w:rPr>
                <w:t xml:space="preserve"> a scoping exercis</w:t>
              </w:r>
              <w:r w:rsidRPr="00D40719">
                <w:rPr>
                  <w:rFonts w:cstheme="minorHAnsi"/>
                  <w:szCs w:val="18"/>
                  <w:lang w:eastAsia="en-GB"/>
                  <w:rPrChange w:id="821" w:author="Minsu Jeon" w:date="2022-09-18T22:20:00Z">
                    <w:rPr>
                      <w:rFonts w:cs="Arial"/>
                      <w:snapToGrid w:val="0"/>
                      <w:kern w:val="28"/>
                      <w:sz w:val="20"/>
                      <w:szCs w:val="20"/>
                      <w:lang w:eastAsia="de-DE"/>
                    </w:rPr>
                  </w:rPrChange>
                </w:rPr>
                <w:t>e.</w:t>
              </w:r>
            </w:ins>
          </w:p>
        </w:tc>
        <w:tc>
          <w:tcPr>
            <w:tcW w:w="1559" w:type="dxa"/>
            <w:tcPrChange w:id="822" w:author="Minsu Jeon" w:date="2022-09-18T22:21:00Z">
              <w:tcPr>
                <w:tcW w:w="1879" w:type="dxa"/>
                <w:gridSpan w:val="3"/>
              </w:tcPr>
            </w:tcPrChange>
          </w:tcPr>
          <w:p w14:paraId="110685BB" w14:textId="19690A7D" w:rsidR="006C567D" w:rsidRPr="00D40719" w:rsidRDefault="0072031F" w:rsidP="009074AF">
            <w:pPr>
              <w:cnfStyle w:val="000000100000" w:firstRow="0" w:lastRow="0" w:firstColumn="0" w:lastColumn="0" w:oddVBand="0" w:evenVBand="0" w:oddHBand="1" w:evenHBand="0" w:firstRowFirstColumn="0" w:firstRowLastColumn="0" w:lastRowFirstColumn="0" w:lastRowLastColumn="0"/>
              <w:rPr>
                <w:ins w:id="823" w:author="Minsu Jeon" w:date="2022-09-18T21:12:00Z"/>
                <w:rFonts w:cstheme="minorHAnsi"/>
                <w:szCs w:val="18"/>
                <w:rPrChange w:id="824" w:author="Minsu Jeon" w:date="2022-09-18T22:20:00Z">
                  <w:rPr>
                    <w:ins w:id="825" w:author="Minsu Jeon" w:date="2022-09-18T21:12:00Z"/>
                    <w:rFonts w:ascii="Calibri" w:hAnsi="Calibri" w:cs="Arial"/>
                    <w:szCs w:val="18"/>
                  </w:rPr>
                </w:rPrChange>
              </w:rPr>
            </w:pPr>
            <w:ins w:id="826" w:author="Minsu Jeon" w:date="2022-09-18T21:46:00Z">
              <w:r w:rsidRPr="00D40719">
                <w:rPr>
                  <w:rFonts w:cstheme="minorHAnsi"/>
                  <w:szCs w:val="18"/>
                  <w:rPrChange w:id="827" w:author="Minsu Jeon" w:date="2022-09-18T22:20:00Z">
                    <w:rPr>
                      <w:rFonts w:ascii="Calibri" w:hAnsi="Calibri" w:cs="Arial"/>
                      <w:szCs w:val="18"/>
                    </w:rPr>
                  </w:rPrChange>
                </w:rPr>
                <w:t>mechanism</w:t>
              </w:r>
            </w:ins>
          </w:p>
        </w:tc>
        <w:tc>
          <w:tcPr>
            <w:tcW w:w="1276" w:type="dxa"/>
            <w:tcPrChange w:id="828" w:author="Minsu Jeon" w:date="2022-09-18T22:21:00Z">
              <w:tcPr>
                <w:tcW w:w="1334" w:type="dxa"/>
                <w:gridSpan w:val="2"/>
              </w:tcPr>
            </w:tcPrChange>
          </w:tcPr>
          <w:p w14:paraId="4245210A" w14:textId="79C9879F"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829" w:author="Minsu Jeon" w:date="2022-09-18T21:12:00Z"/>
                <w:rFonts w:cstheme="minorHAnsi"/>
                <w:szCs w:val="18"/>
                <w:lang w:eastAsia="en-GB"/>
              </w:rPr>
            </w:pPr>
            <w:ins w:id="830" w:author="Minsu Jeon" w:date="2022-09-18T21:16:00Z">
              <w:r w:rsidRPr="00D40719">
                <w:rPr>
                  <w:rFonts w:cstheme="minorHAnsi"/>
                  <w:szCs w:val="18"/>
                  <w:lang w:eastAsia="en-GB"/>
                </w:rPr>
                <w:t>VTS</w:t>
              </w:r>
            </w:ins>
          </w:p>
        </w:tc>
        <w:tc>
          <w:tcPr>
            <w:tcW w:w="1418" w:type="dxa"/>
            <w:tcPrChange w:id="831" w:author="Minsu Jeon" w:date="2022-09-18T22:21:00Z">
              <w:tcPr>
                <w:tcW w:w="1324" w:type="dxa"/>
                <w:gridSpan w:val="2"/>
              </w:tcPr>
            </w:tcPrChange>
          </w:tcPr>
          <w:p w14:paraId="711148C2" w14:textId="0D323A82"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832" w:author="Minsu Jeon" w:date="2022-09-18T21:12:00Z"/>
                <w:rFonts w:cstheme="minorHAnsi"/>
                <w:szCs w:val="18"/>
                <w:lang w:eastAsia="en-GB"/>
              </w:rPr>
            </w:pPr>
            <w:ins w:id="833" w:author="Minsu Jeon" w:date="2022-09-18T21:47:00Z">
              <w:r w:rsidRPr="00D40719">
                <w:rPr>
                  <w:rFonts w:cstheme="minorHAnsi"/>
                  <w:szCs w:val="18"/>
                  <w:lang w:eastAsia="en-GB"/>
                </w:rPr>
                <w:t>VTS 1.1.4</w:t>
              </w:r>
            </w:ins>
          </w:p>
        </w:tc>
        <w:tc>
          <w:tcPr>
            <w:tcW w:w="1098" w:type="dxa"/>
            <w:tcPrChange w:id="834" w:author="Minsu Jeon" w:date="2022-09-18T22:21:00Z">
              <w:tcPr>
                <w:tcW w:w="1486" w:type="dxa"/>
                <w:gridSpan w:val="2"/>
              </w:tcPr>
            </w:tcPrChange>
          </w:tcPr>
          <w:p w14:paraId="3F21294C"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835" w:author="Minsu Jeon" w:date="2022-09-18T21:12:00Z"/>
                <w:rFonts w:cstheme="minorHAnsi"/>
                <w:szCs w:val="18"/>
                <w:lang w:eastAsia="en-GB"/>
              </w:rPr>
            </w:pPr>
          </w:p>
        </w:tc>
      </w:tr>
      <w:tr w:rsidR="00A70ED8" w:rsidRPr="00D40719" w14:paraId="06D31732" w14:textId="77777777" w:rsidTr="00A70ED8">
        <w:trPr>
          <w:ins w:id="836"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837" w:author="Minsu Jeon" w:date="2022-09-18T22:21:00Z">
              <w:tcPr>
                <w:tcW w:w="1097" w:type="dxa"/>
              </w:tcPr>
            </w:tcPrChange>
          </w:tcPr>
          <w:p w14:paraId="645F8649" w14:textId="77777777" w:rsidR="006C567D" w:rsidRPr="00D40719" w:rsidRDefault="006C567D" w:rsidP="009074AF">
            <w:pPr>
              <w:rPr>
                <w:ins w:id="838" w:author="Minsu Jeon" w:date="2022-09-18T21:12:00Z"/>
                <w:rFonts w:cstheme="minorHAnsi"/>
                <w:szCs w:val="18"/>
                <w:lang w:eastAsia="en-GB"/>
              </w:rPr>
            </w:pPr>
          </w:p>
        </w:tc>
        <w:tc>
          <w:tcPr>
            <w:tcW w:w="1450" w:type="dxa"/>
            <w:tcPrChange w:id="839" w:author="Minsu Jeon" w:date="2022-09-18T22:21:00Z">
              <w:tcPr>
                <w:tcW w:w="1450" w:type="dxa"/>
              </w:tcPr>
            </w:tcPrChange>
          </w:tcPr>
          <w:p w14:paraId="57C1F141" w14:textId="77777777" w:rsidR="006957B8" w:rsidRPr="00D40719" w:rsidRDefault="006957B8" w:rsidP="006957B8">
            <w:pPr>
              <w:cnfStyle w:val="000000000000" w:firstRow="0" w:lastRow="0" w:firstColumn="0" w:lastColumn="0" w:oddVBand="0" w:evenVBand="0" w:oddHBand="0" w:evenHBand="0" w:firstRowFirstColumn="0" w:firstRowLastColumn="0" w:lastRowFirstColumn="0" w:lastRowLastColumn="0"/>
              <w:rPr>
                <w:ins w:id="840" w:author="Minsu Jeon" w:date="2022-09-18T21:46:00Z"/>
                <w:rFonts w:cstheme="minorHAnsi"/>
                <w:szCs w:val="18"/>
                <w:lang w:eastAsia="en-GB"/>
              </w:rPr>
            </w:pPr>
            <w:ins w:id="841" w:author="Minsu Jeon" w:date="2022-09-18T21:46:00Z">
              <w:r w:rsidRPr="00D40719">
                <w:rPr>
                  <w:rFonts w:cstheme="minorHAnsi"/>
                  <w:szCs w:val="18"/>
                  <w:lang w:eastAsia="en-GB"/>
                </w:rPr>
                <w:t>4.2 operations</w:t>
              </w:r>
            </w:ins>
          </w:p>
          <w:p w14:paraId="3FAF9761"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42" w:author="Minsu Jeon" w:date="2022-09-18T21:12:00Z"/>
                <w:rFonts w:cstheme="minorHAnsi"/>
                <w:szCs w:val="18"/>
                <w:lang w:eastAsia="en-GB"/>
              </w:rPr>
            </w:pPr>
          </w:p>
        </w:tc>
        <w:tc>
          <w:tcPr>
            <w:tcW w:w="2977" w:type="dxa"/>
            <w:tcPrChange w:id="843" w:author="Minsu Jeon" w:date="2022-09-18T22:21:00Z">
              <w:tcPr>
                <w:tcW w:w="2762" w:type="dxa"/>
              </w:tcPr>
            </w:tcPrChange>
          </w:tcPr>
          <w:p w14:paraId="4E4F3D8D" w14:textId="47941ACC" w:rsidR="006C567D" w:rsidRPr="00D40719" w:rsidRDefault="006C759C" w:rsidP="009E5C0B">
            <w:pPr>
              <w:cnfStyle w:val="000000000000" w:firstRow="0" w:lastRow="0" w:firstColumn="0" w:lastColumn="0" w:oddVBand="0" w:evenVBand="0" w:oddHBand="0" w:evenHBand="0" w:firstRowFirstColumn="0" w:firstRowLastColumn="0" w:lastRowFirstColumn="0" w:lastRowLastColumn="0"/>
              <w:rPr>
                <w:ins w:id="844" w:author="Minsu Jeon" w:date="2022-09-18T21:12:00Z"/>
                <w:rFonts w:cstheme="minorHAnsi"/>
                <w:szCs w:val="18"/>
                <w:lang w:eastAsia="en-GB"/>
              </w:rPr>
            </w:pPr>
            <w:ins w:id="845" w:author="Minsu Jeon" w:date="2022-09-18T21:46:00Z">
              <w:r w:rsidRPr="00D40719">
                <w:rPr>
                  <w:rFonts w:cstheme="minorHAnsi"/>
                  <w:szCs w:val="18"/>
                  <w:lang w:eastAsia="en-GB"/>
                  <w:rPrChange w:id="846" w:author="Minsu Jeon" w:date="2022-09-18T22:20:00Z">
                    <w:rPr>
                      <w:rFonts w:cstheme="minorHAnsi"/>
                      <w:snapToGrid w:val="0"/>
                      <w:kern w:val="28"/>
                      <w:sz w:val="20"/>
                      <w:szCs w:val="20"/>
                      <w:lang w:eastAsia="de-DE"/>
                    </w:rPr>
                  </w:rPrChange>
                </w:rPr>
                <w:t>Provide VTS input to ARM (lead Committee) for the d</w:t>
              </w:r>
              <w:r w:rsidRPr="00D40719">
                <w:rPr>
                  <w:rFonts w:cstheme="minorHAnsi"/>
                  <w:szCs w:val="18"/>
                  <w:lang w:eastAsia="en-GB"/>
                  <w:rPrChange w:id="847" w:author="Minsu Jeon" w:date="2022-09-18T22:20:00Z">
                    <w:rPr>
                      <w:rFonts w:cstheme="minorHAnsi"/>
                      <w:sz w:val="20"/>
                      <w:szCs w:val="20"/>
                    </w:rPr>
                  </w:rPrChange>
                </w:rPr>
                <w:t xml:space="preserve">evelopment of a </w:t>
              </w:r>
              <w:r w:rsidRPr="00D40719">
                <w:rPr>
                  <w:rFonts w:cstheme="minorHAnsi"/>
                  <w:szCs w:val="18"/>
                  <w:lang w:eastAsia="en-GB"/>
                  <w:rPrChange w:id="848" w:author="Minsu Jeon" w:date="2022-09-18T22:20:00Z">
                    <w:rPr>
                      <w:rFonts w:cstheme="minorHAnsi"/>
                      <w:color w:val="000000"/>
                      <w:sz w:val="20"/>
                      <w:szCs w:val="20"/>
                      <w:lang w:val="en-US" w:eastAsia="nl-NL"/>
                    </w:rPr>
                  </w:rPrChange>
                </w:rPr>
                <w:t>Guideline on Maritime Services  in the context of e-Navigation relating to VTS</w:t>
              </w:r>
            </w:ins>
          </w:p>
        </w:tc>
        <w:tc>
          <w:tcPr>
            <w:tcW w:w="3685" w:type="dxa"/>
            <w:tcPrChange w:id="849" w:author="Minsu Jeon" w:date="2022-09-18T22:21:00Z">
              <w:tcPr>
                <w:tcW w:w="3228" w:type="dxa"/>
                <w:gridSpan w:val="2"/>
              </w:tcPr>
            </w:tcPrChange>
          </w:tcPr>
          <w:p w14:paraId="12A482FE" w14:textId="77777777" w:rsidR="00733D76" w:rsidRPr="00D40719" w:rsidRDefault="00733D76" w:rsidP="00733D7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850" w:author="Minsu Jeon" w:date="2022-09-18T21:46:00Z"/>
                <w:rFonts w:cstheme="minorHAnsi"/>
                <w:szCs w:val="18"/>
                <w:lang w:eastAsia="en-GB"/>
                <w:rPrChange w:id="851" w:author="Minsu Jeon" w:date="2022-09-18T22:20:00Z">
                  <w:rPr>
                    <w:ins w:id="852" w:author="Minsu Jeon" w:date="2022-09-18T21:46:00Z"/>
                    <w:i/>
                    <w:sz w:val="20"/>
                  </w:rPr>
                </w:rPrChange>
              </w:rPr>
              <w:pPrChange w:id="853" w:author="Minsu Jeon" w:date="2022-09-18T21:46:00Z">
                <w:pPr>
                  <w:pStyle w:val="BodyText3"/>
                  <w:widowControl w:val="0"/>
                  <w:numPr>
                    <w:numId w:val="77"/>
                  </w:num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ind w:left="501" w:hanging="360"/>
                  <w:jc w:val="both"/>
                  <w:cnfStyle w:val="000000000000" w:firstRow="0" w:lastRow="0" w:firstColumn="0" w:lastColumn="0" w:oddVBand="0" w:evenVBand="0" w:oddHBand="0" w:evenHBand="0" w:firstRowFirstColumn="0" w:firstRowLastColumn="0" w:lastRowFirstColumn="0" w:lastRowLastColumn="0"/>
                </w:pPr>
              </w:pPrChange>
            </w:pPr>
            <w:ins w:id="854" w:author="Minsu Jeon" w:date="2022-09-18T21:46:00Z">
              <w:r w:rsidRPr="00D40719">
                <w:rPr>
                  <w:rFonts w:cstheme="minorHAnsi"/>
                  <w:szCs w:val="18"/>
                  <w:lang w:eastAsia="en-GB"/>
                  <w:rPrChange w:id="855" w:author="Minsu Jeon" w:date="2022-09-18T22:20:00Z">
                    <w:rPr>
                      <w:sz w:val="20"/>
                    </w:rPr>
                  </w:rPrChange>
                </w:rPr>
                <w:t xml:space="preserve">Revise sections MS1 – 3 to reflect new IMO Resolution on Guidelines for VTS for inclusion in a Guideline on Maritime Services in the context of e-Navigation relating to VTS </w:t>
              </w:r>
            </w:ins>
          </w:p>
          <w:p w14:paraId="50F937D8"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56" w:author="Minsu Jeon" w:date="2022-09-18T21:12:00Z"/>
                <w:rFonts w:cstheme="minorHAnsi"/>
                <w:szCs w:val="18"/>
                <w:lang w:eastAsia="en-GB"/>
              </w:rPr>
            </w:pPr>
          </w:p>
        </w:tc>
        <w:tc>
          <w:tcPr>
            <w:tcW w:w="1559" w:type="dxa"/>
            <w:tcPrChange w:id="857" w:author="Minsu Jeon" w:date="2022-09-18T22:21:00Z">
              <w:tcPr>
                <w:tcW w:w="1879" w:type="dxa"/>
                <w:gridSpan w:val="3"/>
              </w:tcPr>
            </w:tcPrChange>
          </w:tcPr>
          <w:p w14:paraId="03E02959" w14:textId="08D17E75" w:rsidR="006C567D" w:rsidRPr="00D40719" w:rsidRDefault="00733D76" w:rsidP="009074AF">
            <w:pPr>
              <w:cnfStyle w:val="000000000000" w:firstRow="0" w:lastRow="0" w:firstColumn="0" w:lastColumn="0" w:oddVBand="0" w:evenVBand="0" w:oddHBand="0" w:evenHBand="0" w:firstRowFirstColumn="0" w:firstRowLastColumn="0" w:lastRowFirstColumn="0" w:lastRowLastColumn="0"/>
              <w:rPr>
                <w:ins w:id="858" w:author="Minsu Jeon" w:date="2022-09-18T21:12:00Z"/>
                <w:rFonts w:cstheme="minorHAnsi"/>
                <w:szCs w:val="18"/>
                <w:rPrChange w:id="859" w:author="Minsu Jeon" w:date="2022-09-18T22:20:00Z">
                  <w:rPr>
                    <w:ins w:id="860" w:author="Minsu Jeon" w:date="2022-09-18T21:12:00Z"/>
                    <w:rFonts w:ascii="Calibri" w:hAnsi="Calibri" w:cs="Arial"/>
                    <w:szCs w:val="18"/>
                  </w:rPr>
                </w:rPrChange>
              </w:rPr>
            </w:pPr>
            <w:ins w:id="861" w:author="Minsu Jeon" w:date="2022-09-18T21:47:00Z">
              <w:r w:rsidRPr="00D40719">
                <w:rPr>
                  <w:rFonts w:cstheme="minorHAnsi"/>
                  <w:szCs w:val="18"/>
                  <w:rPrChange w:id="862" w:author="Minsu Jeon" w:date="2022-09-18T22:20:00Z">
                    <w:rPr>
                      <w:rFonts w:ascii="Calibri" w:hAnsi="Calibri" w:cs="Arial"/>
                      <w:szCs w:val="18"/>
                    </w:rPr>
                  </w:rPrChange>
                </w:rPr>
                <w:t>Guideline</w:t>
              </w:r>
            </w:ins>
          </w:p>
        </w:tc>
        <w:tc>
          <w:tcPr>
            <w:tcW w:w="1276" w:type="dxa"/>
            <w:tcPrChange w:id="863" w:author="Minsu Jeon" w:date="2022-09-18T22:21:00Z">
              <w:tcPr>
                <w:tcW w:w="1334" w:type="dxa"/>
                <w:gridSpan w:val="2"/>
              </w:tcPr>
            </w:tcPrChange>
          </w:tcPr>
          <w:p w14:paraId="499EE092" w14:textId="2E235ED5"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864" w:author="Minsu Jeon" w:date="2022-09-18T21:12:00Z"/>
                <w:rFonts w:cstheme="minorHAnsi"/>
                <w:szCs w:val="18"/>
                <w:lang w:eastAsia="en-GB"/>
              </w:rPr>
            </w:pPr>
            <w:ins w:id="865" w:author="Minsu Jeon" w:date="2022-09-18T21:16:00Z">
              <w:r w:rsidRPr="00D40719">
                <w:rPr>
                  <w:rFonts w:cstheme="minorHAnsi"/>
                  <w:szCs w:val="18"/>
                  <w:lang w:eastAsia="en-GB"/>
                </w:rPr>
                <w:t>VTS</w:t>
              </w:r>
            </w:ins>
          </w:p>
        </w:tc>
        <w:tc>
          <w:tcPr>
            <w:tcW w:w="1418" w:type="dxa"/>
            <w:tcPrChange w:id="866" w:author="Minsu Jeon" w:date="2022-09-18T22:21:00Z">
              <w:tcPr>
                <w:tcW w:w="1324" w:type="dxa"/>
                <w:gridSpan w:val="2"/>
              </w:tcPr>
            </w:tcPrChange>
          </w:tcPr>
          <w:p w14:paraId="6F1A2571" w14:textId="5BFEC2EF" w:rsidR="006C567D" w:rsidRPr="00D40719" w:rsidRDefault="00733D76" w:rsidP="009074AF">
            <w:pPr>
              <w:cnfStyle w:val="000000000000" w:firstRow="0" w:lastRow="0" w:firstColumn="0" w:lastColumn="0" w:oddVBand="0" w:evenVBand="0" w:oddHBand="0" w:evenHBand="0" w:firstRowFirstColumn="0" w:firstRowLastColumn="0" w:lastRowFirstColumn="0" w:lastRowLastColumn="0"/>
              <w:rPr>
                <w:ins w:id="867" w:author="Minsu Jeon" w:date="2022-09-18T21:12:00Z"/>
                <w:rFonts w:cstheme="minorHAnsi"/>
                <w:szCs w:val="18"/>
                <w:lang w:eastAsia="en-GB"/>
              </w:rPr>
            </w:pPr>
            <w:ins w:id="868" w:author="Minsu Jeon" w:date="2022-09-18T21:47:00Z">
              <w:r w:rsidRPr="00D40719">
                <w:rPr>
                  <w:rFonts w:cstheme="minorHAnsi"/>
                  <w:szCs w:val="18"/>
                  <w:lang w:eastAsia="en-GB"/>
                </w:rPr>
                <w:t>VTS 1.2.1</w:t>
              </w:r>
            </w:ins>
          </w:p>
        </w:tc>
        <w:tc>
          <w:tcPr>
            <w:tcW w:w="1098" w:type="dxa"/>
            <w:tcPrChange w:id="869" w:author="Minsu Jeon" w:date="2022-09-18T22:21:00Z">
              <w:tcPr>
                <w:tcW w:w="1486" w:type="dxa"/>
                <w:gridSpan w:val="2"/>
              </w:tcPr>
            </w:tcPrChange>
          </w:tcPr>
          <w:p w14:paraId="591B492D"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70" w:author="Minsu Jeon" w:date="2022-09-18T21:12:00Z"/>
                <w:rFonts w:cstheme="minorHAnsi"/>
                <w:szCs w:val="18"/>
                <w:lang w:eastAsia="en-GB"/>
              </w:rPr>
            </w:pPr>
          </w:p>
        </w:tc>
      </w:tr>
      <w:tr w:rsidR="00A70ED8" w:rsidRPr="00D40719" w14:paraId="762C0BC4" w14:textId="77777777" w:rsidTr="00A70ED8">
        <w:trPr>
          <w:cnfStyle w:val="000000100000" w:firstRow="0" w:lastRow="0" w:firstColumn="0" w:lastColumn="0" w:oddVBand="0" w:evenVBand="0" w:oddHBand="1" w:evenHBand="0" w:firstRowFirstColumn="0" w:firstRowLastColumn="0" w:lastRowFirstColumn="0" w:lastRowLastColumn="0"/>
          <w:ins w:id="871"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872" w:author="Minsu Jeon" w:date="2022-09-18T22:21:00Z">
              <w:tcPr>
                <w:tcW w:w="1097" w:type="dxa"/>
              </w:tcPr>
            </w:tcPrChange>
          </w:tcPr>
          <w:p w14:paraId="51E70358"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873" w:author="Minsu Jeon" w:date="2022-09-18T21:12:00Z"/>
                <w:rFonts w:cstheme="minorHAnsi"/>
                <w:szCs w:val="18"/>
                <w:lang w:eastAsia="en-GB"/>
              </w:rPr>
            </w:pPr>
          </w:p>
        </w:tc>
        <w:tc>
          <w:tcPr>
            <w:tcW w:w="1450" w:type="dxa"/>
            <w:tcPrChange w:id="874" w:author="Minsu Jeon" w:date="2022-09-18T22:21:00Z">
              <w:tcPr>
                <w:tcW w:w="1450" w:type="dxa"/>
              </w:tcPr>
            </w:tcPrChange>
          </w:tcPr>
          <w:p w14:paraId="26782083" w14:textId="427C483C" w:rsidR="006C567D" w:rsidRPr="00D40719" w:rsidRDefault="00A46089" w:rsidP="009074AF">
            <w:pPr>
              <w:cnfStyle w:val="000000100000" w:firstRow="0" w:lastRow="0" w:firstColumn="0" w:lastColumn="0" w:oddVBand="0" w:evenVBand="0" w:oddHBand="1" w:evenHBand="0" w:firstRowFirstColumn="0" w:firstRowLastColumn="0" w:lastRowFirstColumn="0" w:lastRowLastColumn="0"/>
              <w:rPr>
                <w:ins w:id="875" w:author="Minsu Jeon" w:date="2022-09-18T21:12:00Z"/>
                <w:rFonts w:cstheme="minorHAnsi"/>
                <w:szCs w:val="18"/>
                <w:lang w:eastAsia="en-GB"/>
              </w:rPr>
            </w:pPr>
            <w:ins w:id="876" w:author="Minsu Jeon" w:date="2022-09-18T21:48:00Z">
              <w:r w:rsidRPr="00D40719">
                <w:rPr>
                  <w:rFonts w:cstheme="minorHAnsi"/>
                  <w:szCs w:val="18"/>
                  <w:lang w:eastAsia="en-GB"/>
                </w:rPr>
                <w:t>4.6 technologies</w:t>
              </w:r>
            </w:ins>
          </w:p>
        </w:tc>
        <w:tc>
          <w:tcPr>
            <w:tcW w:w="2977" w:type="dxa"/>
            <w:tcPrChange w:id="877" w:author="Minsu Jeon" w:date="2022-09-18T22:21:00Z">
              <w:tcPr>
                <w:tcW w:w="2762" w:type="dxa"/>
              </w:tcPr>
            </w:tcPrChange>
          </w:tcPr>
          <w:p w14:paraId="79C3DC7E" w14:textId="77777777" w:rsidR="00B21307" w:rsidRPr="00D40719" w:rsidRDefault="00B21307" w:rsidP="00B21307">
            <w:pPr>
              <w:cnfStyle w:val="000000100000" w:firstRow="0" w:lastRow="0" w:firstColumn="0" w:lastColumn="0" w:oddVBand="0" w:evenVBand="0" w:oddHBand="1" w:evenHBand="0" w:firstRowFirstColumn="0" w:firstRowLastColumn="0" w:lastRowFirstColumn="0" w:lastRowLastColumn="0"/>
              <w:rPr>
                <w:ins w:id="878" w:author="Minsu Jeon" w:date="2022-09-18T21:48:00Z"/>
                <w:rFonts w:cstheme="minorHAnsi"/>
                <w:szCs w:val="18"/>
                <w:lang w:eastAsia="en-GB"/>
                <w:rPrChange w:id="879" w:author="Minsu Jeon" w:date="2022-09-18T22:20:00Z">
                  <w:rPr>
                    <w:ins w:id="880" w:author="Minsu Jeon" w:date="2022-09-18T21:48:00Z"/>
                    <w:rFonts w:cstheme="minorHAnsi"/>
                    <w:color w:val="000000"/>
                    <w:sz w:val="20"/>
                    <w:szCs w:val="20"/>
                    <w:lang w:val="en-US" w:eastAsia="nl-NL"/>
                  </w:rPr>
                </w:rPrChange>
              </w:rPr>
            </w:pPr>
            <w:ins w:id="881" w:author="Minsu Jeon" w:date="2022-09-18T21:48:00Z">
              <w:r w:rsidRPr="00D40719">
                <w:rPr>
                  <w:rFonts w:cstheme="minorHAnsi"/>
                  <w:szCs w:val="18"/>
                  <w:lang w:eastAsia="en-GB"/>
                  <w:rPrChange w:id="882" w:author="Minsu Jeon" w:date="2022-09-18T22:20:00Z">
                    <w:rPr>
                      <w:rFonts w:cstheme="minorHAnsi"/>
                      <w:color w:val="000000"/>
                      <w:sz w:val="20"/>
                      <w:szCs w:val="20"/>
                      <w:lang w:val="en-US" w:eastAsia="nl-NL"/>
                    </w:rPr>
                  </w:rPrChange>
                </w:rPr>
                <w:t>Revise R0125 and split into a Rec + GL. Relevant parts of R1014 (Portrayal of VTS Information and Data) to be incorporated into R0125.</w:t>
              </w:r>
            </w:ins>
          </w:p>
          <w:p w14:paraId="6983F763" w14:textId="77777777" w:rsidR="006C567D" w:rsidRPr="00D40719" w:rsidRDefault="006C567D" w:rsidP="00D535CF">
            <w:pPr>
              <w:cnfStyle w:val="000000100000" w:firstRow="0" w:lastRow="0" w:firstColumn="0" w:lastColumn="0" w:oddVBand="0" w:evenVBand="0" w:oddHBand="1" w:evenHBand="0" w:firstRowFirstColumn="0" w:firstRowLastColumn="0" w:lastRowFirstColumn="0" w:lastRowLastColumn="0"/>
              <w:rPr>
                <w:ins w:id="883" w:author="Minsu Jeon" w:date="2022-09-18T21:12:00Z"/>
                <w:rFonts w:cstheme="minorHAnsi"/>
                <w:szCs w:val="18"/>
                <w:lang w:eastAsia="en-GB"/>
              </w:rPr>
            </w:pPr>
          </w:p>
        </w:tc>
        <w:tc>
          <w:tcPr>
            <w:tcW w:w="3685" w:type="dxa"/>
            <w:tcPrChange w:id="884" w:author="Minsu Jeon" w:date="2022-09-18T22:21:00Z">
              <w:tcPr>
                <w:tcW w:w="3228" w:type="dxa"/>
                <w:gridSpan w:val="2"/>
              </w:tcPr>
            </w:tcPrChange>
          </w:tcPr>
          <w:p w14:paraId="30E6708F" w14:textId="613382CE" w:rsidR="00D535CF" w:rsidRPr="00D40719" w:rsidRDefault="00D535CF" w:rsidP="00D535CF">
            <w:pPr>
              <w:cnfStyle w:val="000000100000" w:firstRow="0" w:lastRow="0" w:firstColumn="0" w:lastColumn="0" w:oddVBand="0" w:evenVBand="0" w:oddHBand="1" w:evenHBand="0" w:firstRowFirstColumn="0" w:firstRowLastColumn="0" w:lastRowFirstColumn="0" w:lastRowLastColumn="0"/>
              <w:rPr>
                <w:ins w:id="885" w:author="Minsu Jeon" w:date="2022-09-18T21:49:00Z"/>
                <w:rFonts w:cstheme="minorHAnsi"/>
                <w:szCs w:val="18"/>
                <w:lang w:eastAsia="en-GB"/>
                <w:rPrChange w:id="886" w:author="Minsu Jeon" w:date="2022-09-18T22:20:00Z">
                  <w:rPr>
                    <w:ins w:id="887" w:author="Minsu Jeon" w:date="2022-09-18T21:49:00Z"/>
                    <w:rFonts w:cstheme="minorHAnsi"/>
                    <w:color w:val="000000"/>
                    <w:sz w:val="20"/>
                    <w:szCs w:val="20"/>
                    <w:lang w:eastAsia="nl-NL"/>
                  </w:rPr>
                </w:rPrChange>
              </w:rPr>
            </w:pPr>
            <w:ins w:id="888" w:author="Minsu Jeon" w:date="2022-09-18T21:49:00Z">
              <w:r w:rsidRPr="00D40719">
                <w:rPr>
                  <w:rFonts w:cstheme="minorHAnsi"/>
                  <w:szCs w:val="18"/>
                  <w:lang w:eastAsia="en-GB"/>
                  <w:rPrChange w:id="889" w:author="Minsu Jeon" w:date="2022-09-18T22:20:00Z">
                    <w:rPr>
                      <w:rFonts w:cstheme="minorHAnsi"/>
                      <w:color w:val="000000"/>
                      <w:sz w:val="20"/>
                      <w:szCs w:val="20"/>
                      <w:lang w:eastAsia="nl-NL"/>
                    </w:rPr>
                  </w:rPrChange>
                </w:rPr>
                <w:t xml:space="preserve">Draft new guidance on Portrayal and Presentation of VTS Symbology, Information and Data.  To incorporate/amalgamate relevant parts of the revised R125 and consider merging with GL on </w:t>
              </w:r>
              <w:r w:rsidRPr="00D40719">
                <w:rPr>
                  <w:rFonts w:cstheme="minorHAnsi"/>
                  <w:szCs w:val="18"/>
                  <w:lang w:eastAsia="en-GB"/>
                  <w:rPrChange w:id="890" w:author="Minsu Jeon" w:date="2022-09-18T22:20:00Z">
                    <w:rPr>
                      <w:rFonts w:cstheme="minorHAnsi"/>
                      <w:color w:val="000000"/>
                      <w:sz w:val="20"/>
                      <w:szCs w:val="20"/>
                      <w:lang w:val="en-US" w:eastAsia="nl-NL"/>
                    </w:rPr>
                  </w:rPrChange>
                </w:rPr>
                <w:t>Portrayal of VTS Information and Data</w:t>
              </w:r>
              <w:r w:rsidRPr="00D40719">
                <w:rPr>
                  <w:rFonts w:cstheme="minorHAnsi"/>
                  <w:szCs w:val="18"/>
                  <w:lang w:eastAsia="en-GB"/>
                  <w:rPrChange w:id="891" w:author="Minsu Jeon" w:date="2022-09-18T22:20:00Z">
                    <w:rPr>
                      <w:rFonts w:cstheme="minorHAnsi"/>
                      <w:color w:val="000000"/>
                      <w:sz w:val="20"/>
                      <w:szCs w:val="20"/>
                      <w:lang w:eastAsia="nl-NL"/>
                    </w:rPr>
                  </w:rPrChange>
                </w:rPr>
                <w:t xml:space="preserve"> from WP 2018-23 task 2.1.1. </w:t>
              </w:r>
            </w:ins>
          </w:p>
          <w:p w14:paraId="06B67AD8"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892" w:author="Minsu Jeon" w:date="2022-09-18T21:12:00Z"/>
                <w:rFonts w:cstheme="minorHAnsi"/>
                <w:szCs w:val="18"/>
                <w:lang w:eastAsia="en-GB"/>
              </w:rPr>
            </w:pPr>
          </w:p>
        </w:tc>
        <w:tc>
          <w:tcPr>
            <w:tcW w:w="1559" w:type="dxa"/>
            <w:tcPrChange w:id="893" w:author="Minsu Jeon" w:date="2022-09-18T22:21:00Z">
              <w:tcPr>
                <w:tcW w:w="1879" w:type="dxa"/>
                <w:gridSpan w:val="3"/>
              </w:tcPr>
            </w:tcPrChange>
          </w:tcPr>
          <w:p w14:paraId="219356D6" w14:textId="4B5A645C" w:rsidR="006C567D" w:rsidRPr="00D40719" w:rsidRDefault="00D535CF" w:rsidP="009074AF">
            <w:pPr>
              <w:cnfStyle w:val="000000100000" w:firstRow="0" w:lastRow="0" w:firstColumn="0" w:lastColumn="0" w:oddVBand="0" w:evenVBand="0" w:oddHBand="1" w:evenHBand="0" w:firstRowFirstColumn="0" w:firstRowLastColumn="0" w:lastRowFirstColumn="0" w:lastRowLastColumn="0"/>
              <w:rPr>
                <w:ins w:id="894" w:author="Minsu Jeon" w:date="2022-09-18T21:12:00Z"/>
                <w:rFonts w:cstheme="minorHAnsi"/>
                <w:szCs w:val="18"/>
                <w:rPrChange w:id="895" w:author="Minsu Jeon" w:date="2022-09-18T22:20:00Z">
                  <w:rPr>
                    <w:ins w:id="896" w:author="Minsu Jeon" w:date="2022-09-18T21:12:00Z"/>
                    <w:rFonts w:ascii="Calibri" w:hAnsi="Calibri" w:cs="Arial"/>
                    <w:szCs w:val="18"/>
                  </w:rPr>
                </w:rPrChange>
              </w:rPr>
            </w:pPr>
            <w:ins w:id="897" w:author="Minsu Jeon" w:date="2022-09-18T21:48:00Z">
              <w:r w:rsidRPr="00D40719">
                <w:rPr>
                  <w:rFonts w:cstheme="minorHAnsi"/>
                  <w:szCs w:val="18"/>
                  <w:rPrChange w:id="898" w:author="Minsu Jeon" w:date="2022-09-18T22:20:00Z">
                    <w:rPr>
                      <w:rFonts w:ascii="Calibri" w:hAnsi="Calibri" w:cs="Arial"/>
                      <w:szCs w:val="18"/>
                    </w:rPr>
                  </w:rPrChange>
                </w:rPr>
                <w:t>Recommendation and guideline</w:t>
              </w:r>
            </w:ins>
          </w:p>
        </w:tc>
        <w:tc>
          <w:tcPr>
            <w:tcW w:w="1276" w:type="dxa"/>
            <w:tcPrChange w:id="899" w:author="Minsu Jeon" w:date="2022-09-18T22:21:00Z">
              <w:tcPr>
                <w:tcW w:w="1334" w:type="dxa"/>
                <w:gridSpan w:val="2"/>
              </w:tcPr>
            </w:tcPrChange>
          </w:tcPr>
          <w:p w14:paraId="2C770338" w14:textId="0597CCAB"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900" w:author="Minsu Jeon" w:date="2022-09-18T21:12:00Z"/>
                <w:rFonts w:cstheme="minorHAnsi"/>
                <w:szCs w:val="18"/>
                <w:lang w:eastAsia="en-GB"/>
              </w:rPr>
            </w:pPr>
            <w:ins w:id="901" w:author="Minsu Jeon" w:date="2022-09-18T21:16:00Z">
              <w:r w:rsidRPr="00D40719">
                <w:rPr>
                  <w:rFonts w:cstheme="minorHAnsi"/>
                  <w:szCs w:val="18"/>
                  <w:lang w:eastAsia="en-GB"/>
                </w:rPr>
                <w:t>VTS</w:t>
              </w:r>
            </w:ins>
          </w:p>
        </w:tc>
        <w:tc>
          <w:tcPr>
            <w:tcW w:w="1418" w:type="dxa"/>
            <w:tcPrChange w:id="902" w:author="Minsu Jeon" w:date="2022-09-18T22:21:00Z">
              <w:tcPr>
                <w:tcW w:w="1324" w:type="dxa"/>
                <w:gridSpan w:val="2"/>
              </w:tcPr>
            </w:tcPrChange>
          </w:tcPr>
          <w:p w14:paraId="6CC34D03" w14:textId="1CA4039B"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03" w:author="Minsu Jeon" w:date="2022-09-18T21:12:00Z"/>
                <w:rFonts w:cstheme="minorHAnsi"/>
                <w:szCs w:val="18"/>
                <w:lang w:eastAsia="en-GB"/>
              </w:rPr>
            </w:pPr>
            <w:ins w:id="904" w:author="Minsu Jeon" w:date="2022-09-18T21:47:00Z">
              <w:r w:rsidRPr="00D40719">
                <w:rPr>
                  <w:rFonts w:cstheme="minorHAnsi"/>
                  <w:szCs w:val="18"/>
                  <w:lang w:eastAsia="en-GB"/>
                </w:rPr>
                <w:t>VTS</w:t>
              </w:r>
            </w:ins>
            <w:ins w:id="905" w:author="Minsu Jeon" w:date="2022-09-18T22:01:00Z">
              <w:r w:rsidR="007F59CD" w:rsidRPr="00D40719">
                <w:rPr>
                  <w:rFonts w:cstheme="minorHAnsi"/>
                  <w:szCs w:val="18"/>
                  <w:lang w:eastAsia="en-GB"/>
                </w:rPr>
                <w:t xml:space="preserve"> 1.2.2</w:t>
              </w:r>
            </w:ins>
          </w:p>
        </w:tc>
        <w:tc>
          <w:tcPr>
            <w:tcW w:w="1098" w:type="dxa"/>
            <w:tcPrChange w:id="906" w:author="Minsu Jeon" w:date="2022-09-18T22:21:00Z">
              <w:tcPr>
                <w:tcW w:w="1486" w:type="dxa"/>
                <w:gridSpan w:val="2"/>
              </w:tcPr>
            </w:tcPrChange>
          </w:tcPr>
          <w:p w14:paraId="1B6E6BD8"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07" w:author="Minsu Jeon" w:date="2022-09-18T21:12:00Z"/>
                <w:rFonts w:cstheme="minorHAnsi"/>
                <w:szCs w:val="18"/>
                <w:lang w:eastAsia="en-GB"/>
              </w:rPr>
            </w:pPr>
          </w:p>
        </w:tc>
      </w:tr>
      <w:tr w:rsidR="00A70ED8" w:rsidRPr="00D40719" w14:paraId="2AAC82F7" w14:textId="77777777" w:rsidTr="00A70ED8">
        <w:trPr>
          <w:ins w:id="908"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909" w:author="Minsu Jeon" w:date="2022-09-18T22:21:00Z">
              <w:tcPr>
                <w:tcW w:w="1097" w:type="dxa"/>
              </w:tcPr>
            </w:tcPrChange>
          </w:tcPr>
          <w:p w14:paraId="4A038FC1" w14:textId="77777777" w:rsidR="006C567D" w:rsidRPr="00D40719" w:rsidRDefault="006C567D" w:rsidP="009074AF">
            <w:pPr>
              <w:rPr>
                <w:ins w:id="910" w:author="Minsu Jeon" w:date="2022-09-18T21:12:00Z"/>
                <w:rFonts w:cstheme="minorHAnsi"/>
                <w:szCs w:val="18"/>
                <w:lang w:eastAsia="en-GB"/>
              </w:rPr>
            </w:pPr>
          </w:p>
        </w:tc>
        <w:tc>
          <w:tcPr>
            <w:tcW w:w="1450" w:type="dxa"/>
            <w:tcPrChange w:id="911" w:author="Minsu Jeon" w:date="2022-09-18T22:21:00Z">
              <w:tcPr>
                <w:tcW w:w="1450" w:type="dxa"/>
              </w:tcPr>
            </w:tcPrChange>
          </w:tcPr>
          <w:p w14:paraId="3819CF62" w14:textId="77777777" w:rsidR="006C567D" w:rsidRPr="00D40719" w:rsidRDefault="00C95389" w:rsidP="009074AF">
            <w:pPr>
              <w:cnfStyle w:val="000000000000" w:firstRow="0" w:lastRow="0" w:firstColumn="0" w:lastColumn="0" w:oddVBand="0" w:evenVBand="0" w:oddHBand="0" w:evenHBand="0" w:firstRowFirstColumn="0" w:firstRowLastColumn="0" w:lastRowFirstColumn="0" w:lastRowLastColumn="0"/>
              <w:rPr>
                <w:ins w:id="912" w:author="Minsu Jeon" w:date="2022-09-18T21:49:00Z"/>
                <w:rFonts w:cstheme="minorHAnsi"/>
                <w:szCs w:val="18"/>
                <w:lang w:eastAsia="en-GB"/>
              </w:rPr>
            </w:pPr>
            <w:ins w:id="913" w:author="Minsu Jeon" w:date="2022-09-18T21:49:00Z">
              <w:r w:rsidRPr="00D40719">
                <w:rPr>
                  <w:rFonts w:cstheme="minorHAnsi"/>
                  <w:szCs w:val="18"/>
                  <w:lang w:eastAsia="en-GB"/>
                </w:rPr>
                <w:t>4.2 operations</w:t>
              </w:r>
            </w:ins>
          </w:p>
          <w:p w14:paraId="05AEC325" w14:textId="683025FB" w:rsidR="00C95389" w:rsidRPr="00D40719" w:rsidRDefault="00C95389" w:rsidP="009074AF">
            <w:pPr>
              <w:cnfStyle w:val="000000000000" w:firstRow="0" w:lastRow="0" w:firstColumn="0" w:lastColumn="0" w:oddVBand="0" w:evenVBand="0" w:oddHBand="0" w:evenHBand="0" w:firstRowFirstColumn="0" w:firstRowLastColumn="0" w:lastRowFirstColumn="0" w:lastRowLastColumn="0"/>
              <w:rPr>
                <w:ins w:id="914" w:author="Minsu Jeon" w:date="2022-09-18T21:12:00Z"/>
                <w:rFonts w:cstheme="minorHAnsi"/>
                <w:szCs w:val="18"/>
                <w:lang w:eastAsia="en-GB"/>
              </w:rPr>
            </w:pPr>
            <w:ins w:id="915" w:author="Minsu Jeon" w:date="2022-09-18T21:49:00Z">
              <w:r w:rsidRPr="00D40719">
                <w:rPr>
                  <w:rFonts w:cstheme="minorHAnsi"/>
                  <w:szCs w:val="18"/>
                  <w:lang w:eastAsia="en-GB"/>
                </w:rPr>
                <w:t>4.3 communications</w:t>
              </w:r>
            </w:ins>
          </w:p>
        </w:tc>
        <w:tc>
          <w:tcPr>
            <w:tcW w:w="2977" w:type="dxa"/>
            <w:tcPrChange w:id="916" w:author="Minsu Jeon" w:date="2022-09-18T22:21:00Z">
              <w:tcPr>
                <w:tcW w:w="2762" w:type="dxa"/>
              </w:tcPr>
            </w:tcPrChange>
          </w:tcPr>
          <w:p w14:paraId="1C8128BA" w14:textId="06198FD9" w:rsidR="006C567D" w:rsidRPr="00D40719" w:rsidRDefault="000D6D28" w:rsidP="009E5C0B">
            <w:pPr>
              <w:cnfStyle w:val="000000000000" w:firstRow="0" w:lastRow="0" w:firstColumn="0" w:lastColumn="0" w:oddVBand="0" w:evenVBand="0" w:oddHBand="0" w:evenHBand="0" w:firstRowFirstColumn="0" w:firstRowLastColumn="0" w:lastRowFirstColumn="0" w:lastRowLastColumn="0"/>
              <w:rPr>
                <w:ins w:id="917" w:author="Minsu Jeon" w:date="2022-09-18T21:12:00Z"/>
                <w:rFonts w:cstheme="minorHAnsi"/>
                <w:szCs w:val="18"/>
                <w:lang w:eastAsia="en-GB"/>
              </w:rPr>
            </w:pPr>
            <w:ins w:id="918" w:author="Minsu Jeon" w:date="2022-09-18T21:56:00Z">
              <w:r w:rsidRPr="00D40719">
                <w:rPr>
                  <w:rFonts w:cstheme="minorHAnsi"/>
                  <w:szCs w:val="18"/>
                  <w:lang w:eastAsia="en-GB"/>
                  <w:rPrChange w:id="919" w:author="Minsu Jeon" w:date="2022-09-18T22:20:00Z">
                    <w:rPr>
                      <w:rFonts w:cs="Arial"/>
                      <w:snapToGrid w:val="0"/>
                      <w:kern w:val="28"/>
                      <w:sz w:val="20"/>
                      <w:szCs w:val="20"/>
                      <w:lang w:eastAsia="de-DE"/>
                    </w:rPr>
                  </w:rPrChange>
                </w:rPr>
                <w:t xml:space="preserve">Develop guidance on VTS Digital Communications  </w:t>
              </w:r>
            </w:ins>
          </w:p>
        </w:tc>
        <w:tc>
          <w:tcPr>
            <w:tcW w:w="3685" w:type="dxa"/>
            <w:tcPrChange w:id="920" w:author="Minsu Jeon" w:date="2022-09-18T22:21:00Z">
              <w:tcPr>
                <w:tcW w:w="3228" w:type="dxa"/>
                <w:gridSpan w:val="2"/>
              </w:tcPr>
            </w:tcPrChange>
          </w:tcPr>
          <w:p w14:paraId="22042996" w14:textId="62DFDCDA" w:rsidR="006C567D" w:rsidRPr="00D40719" w:rsidRDefault="00A62BEA" w:rsidP="009074AF">
            <w:pPr>
              <w:cnfStyle w:val="000000000000" w:firstRow="0" w:lastRow="0" w:firstColumn="0" w:lastColumn="0" w:oddVBand="0" w:evenVBand="0" w:oddHBand="0" w:evenHBand="0" w:firstRowFirstColumn="0" w:firstRowLastColumn="0" w:lastRowFirstColumn="0" w:lastRowLastColumn="0"/>
              <w:rPr>
                <w:ins w:id="921" w:author="Minsu Jeon" w:date="2022-09-18T21:12:00Z"/>
                <w:rFonts w:cstheme="minorHAnsi"/>
                <w:szCs w:val="18"/>
                <w:lang w:eastAsia="en-GB"/>
              </w:rPr>
            </w:pPr>
            <w:ins w:id="922" w:author="Minsu Jeon" w:date="2022-09-18T21:56:00Z">
              <w:r w:rsidRPr="00D40719">
                <w:rPr>
                  <w:rFonts w:cstheme="minorHAnsi"/>
                  <w:szCs w:val="18"/>
                  <w:lang w:eastAsia="en-GB"/>
                  <w:rPrChange w:id="923" w:author="Minsu Jeon" w:date="2022-09-18T22:20:00Z">
                    <w:rPr>
                      <w:bCs/>
                      <w:iCs/>
                      <w:snapToGrid w:val="0"/>
                      <w:sz w:val="20"/>
                      <w:szCs w:val="20"/>
                    </w:rPr>
                  </w:rPrChange>
                </w:rPr>
                <w:t>To provide guidance for digital interaction between VTS, ships (whether conventional or autonomous) and remote control centres</w:t>
              </w:r>
            </w:ins>
          </w:p>
        </w:tc>
        <w:tc>
          <w:tcPr>
            <w:tcW w:w="1559" w:type="dxa"/>
            <w:tcPrChange w:id="924" w:author="Minsu Jeon" w:date="2022-09-18T22:21:00Z">
              <w:tcPr>
                <w:tcW w:w="1879" w:type="dxa"/>
                <w:gridSpan w:val="3"/>
              </w:tcPr>
            </w:tcPrChange>
          </w:tcPr>
          <w:p w14:paraId="14BC13F2" w14:textId="284F45CF" w:rsidR="006C567D" w:rsidRPr="00D40719" w:rsidRDefault="00E5358E" w:rsidP="009074AF">
            <w:pPr>
              <w:cnfStyle w:val="000000000000" w:firstRow="0" w:lastRow="0" w:firstColumn="0" w:lastColumn="0" w:oddVBand="0" w:evenVBand="0" w:oddHBand="0" w:evenHBand="0" w:firstRowFirstColumn="0" w:firstRowLastColumn="0" w:lastRowFirstColumn="0" w:lastRowLastColumn="0"/>
              <w:rPr>
                <w:ins w:id="925" w:author="Minsu Jeon" w:date="2022-09-18T21:12:00Z"/>
                <w:rFonts w:cstheme="minorHAnsi"/>
                <w:szCs w:val="18"/>
                <w:rPrChange w:id="926" w:author="Minsu Jeon" w:date="2022-09-18T22:20:00Z">
                  <w:rPr>
                    <w:ins w:id="927" w:author="Minsu Jeon" w:date="2022-09-18T21:12:00Z"/>
                    <w:rFonts w:ascii="Calibri" w:hAnsi="Calibri" w:cs="Arial"/>
                    <w:szCs w:val="18"/>
                  </w:rPr>
                </w:rPrChange>
              </w:rPr>
            </w:pPr>
            <w:ins w:id="928" w:author="Minsu Jeon" w:date="2022-09-18T21:56:00Z">
              <w:r w:rsidRPr="00D40719">
                <w:rPr>
                  <w:rFonts w:cstheme="minorHAnsi"/>
                  <w:szCs w:val="18"/>
                  <w:rPrChange w:id="929" w:author="Minsu Jeon" w:date="2022-09-18T22:20:00Z">
                    <w:rPr>
                      <w:rFonts w:ascii="Calibri" w:hAnsi="Calibri" w:cs="Arial"/>
                      <w:szCs w:val="18"/>
                    </w:rPr>
                  </w:rPrChange>
                </w:rPr>
                <w:t>New guideline</w:t>
              </w:r>
            </w:ins>
          </w:p>
        </w:tc>
        <w:tc>
          <w:tcPr>
            <w:tcW w:w="1276" w:type="dxa"/>
            <w:tcPrChange w:id="930" w:author="Minsu Jeon" w:date="2022-09-18T22:21:00Z">
              <w:tcPr>
                <w:tcW w:w="1334" w:type="dxa"/>
                <w:gridSpan w:val="2"/>
              </w:tcPr>
            </w:tcPrChange>
          </w:tcPr>
          <w:p w14:paraId="0E55E416" w14:textId="7A962CD6"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931" w:author="Minsu Jeon" w:date="2022-09-18T21:12:00Z"/>
                <w:rFonts w:cstheme="minorHAnsi"/>
                <w:szCs w:val="18"/>
                <w:lang w:eastAsia="en-GB"/>
              </w:rPr>
            </w:pPr>
            <w:ins w:id="932" w:author="Minsu Jeon" w:date="2022-09-18T21:16:00Z">
              <w:r w:rsidRPr="00D40719">
                <w:rPr>
                  <w:rFonts w:cstheme="minorHAnsi"/>
                  <w:szCs w:val="18"/>
                  <w:lang w:eastAsia="en-GB"/>
                </w:rPr>
                <w:t>VTS</w:t>
              </w:r>
            </w:ins>
          </w:p>
        </w:tc>
        <w:tc>
          <w:tcPr>
            <w:tcW w:w="1418" w:type="dxa"/>
            <w:tcPrChange w:id="933" w:author="Minsu Jeon" w:date="2022-09-18T22:21:00Z">
              <w:tcPr>
                <w:tcW w:w="1324" w:type="dxa"/>
                <w:gridSpan w:val="2"/>
              </w:tcPr>
            </w:tcPrChange>
          </w:tcPr>
          <w:p w14:paraId="101BEA2D" w14:textId="7FAEC454"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34" w:author="Minsu Jeon" w:date="2022-09-18T21:12:00Z"/>
                <w:rFonts w:cstheme="minorHAnsi"/>
                <w:szCs w:val="18"/>
                <w:lang w:eastAsia="en-GB"/>
              </w:rPr>
            </w:pPr>
            <w:ins w:id="935" w:author="Minsu Jeon" w:date="2022-09-18T21:47:00Z">
              <w:r w:rsidRPr="00D40719">
                <w:rPr>
                  <w:rFonts w:cstheme="minorHAnsi"/>
                  <w:szCs w:val="18"/>
                  <w:lang w:eastAsia="en-GB"/>
                </w:rPr>
                <w:t>VTS</w:t>
              </w:r>
            </w:ins>
            <w:ins w:id="936" w:author="Minsu Jeon" w:date="2022-09-18T22:01:00Z">
              <w:r w:rsidR="007F59CD" w:rsidRPr="00D40719">
                <w:rPr>
                  <w:rFonts w:cstheme="minorHAnsi"/>
                  <w:szCs w:val="18"/>
                  <w:lang w:eastAsia="en-GB"/>
                </w:rPr>
                <w:t xml:space="preserve"> 1.3.1</w:t>
              </w:r>
            </w:ins>
          </w:p>
        </w:tc>
        <w:tc>
          <w:tcPr>
            <w:tcW w:w="1098" w:type="dxa"/>
            <w:tcPrChange w:id="937" w:author="Minsu Jeon" w:date="2022-09-18T22:21:00Z">
              <w:tcPr>
                <w:tcW w:w="1486" w:type="dxa"/>
                <w:gridSpan w:val="2"/>
              </w:tcPr>
            </w:tcPrChange>
          </w:tcPr>
          <w:p w14:paraId="19F36D15"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38" w:author="Minsu Jeon" w:date="2022-09-18T21:12:00Z"/>
                <w:rFonts w:cstheme="minorHAnsi"/>
                <w:szCs w:val="18"/>
                <w:lang w:eastAsia="en-GB"/>
              </w:rPr>
            </w:pPr>
          </w:p>
        </w:tc>
      </w:tr>
      <w:tr w:rsidR="00A70ED8" w:rsidRPr="00D40719" w14:paraId="5AED9AB0" w14:textId="77777777" w:rsidTr="00A70ED8">
        <w:trPr>
          <w:cnfStyle w:val="000000100000" w:firstRow="0" w:lastRow="0" w:firstColumn="0" w:lastColumn="0" w:oddVBand="0" w:evenVBand="0" w:oddHBand="1" w:evenHBand="0" w:firstRowFirstColumn="0" w:firstRowLastColumn="0" w:lastRowFirstColumn="0" w:lastRowLastColumn="0"/>
          <w:ins w:id="939"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940" w:author="Minsu Jeon" w:date="2022-09-18T22:21:00Z">
              <w:tcPr>
                <w:tcW w:w="1097" w:type="dxa"/>
              </w:tcPr>
            </w:tcPrChange>
          </w:tcPr>
          <w:p w14:paraId="3DEAC2BF"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941" w:author="Minsu Jeon" w:date="2022-09-18T21:12:00Z"/>
                <w:rFonts w:cstheme="minorHAnsi"/>
                <w:szCs w:val="18"/>
                <w:lang w:eastAsia="en-GB"/>
              </w:rPr>
            </w:pPr>
          </w:p>
        </w:tc>
        <w:tc>
          <w:tcPr>
            <w:tcW w:w="1450" w:type="dxa"/>
            <w:tcPrChange w:id="942" w:author="Minsu Jeon" w:date="2022-09-18T22:21:00Z">
              <w:tcPr>
                <w:tcW w:w="1450" w:type="dxa"/>
              </w:tcPr>
            </w:tcPrChange>
          </w:tcPr>
          <w:p w14:paraId="723E013C" w14:textId="587D0558" w:rsidR="006C567D" w:rsidRPr="00D40719" w:rsidRDefault="00373FAF" w:rsidP="009074AF">
            <w:pPr>
              <w:cnfStyle w:val="000000100000" w:firstRow="0" w:lastRow="0" w:firstColumn="0" w:lastColumn="0" w:oddVBand="0" w:evenVBand="0" w:oddHBand="1" w:evenHBand="0" w:firstRowFirstColumn="0" w:firstRowLastColumn="0" w:lastRowFirstColumn="0" w:lastRowLastColumn="0"/>
              <w:rPr>
                <w:ins w:id="943" w:author="Minsu Jeon" w:date="2022-09-18T21:12:00Z"/>
                <w:rFonts w:cstheme="minorHAnsi"/>
                <w:szCs w:val="18"/>
                <w:lang w:eastAsia="en-GB"/>
              </w:rPr>
            </w:pPr>
            <w:ins w:id="944" w:author="Minsu Jeon" w:date="2022-09-18T21:57:00Z">
              <w:r w:rsidRPr="00D40719">
                <w:rPr>
                  <w:rFonts w:cstheme="minorHAnsi"/>
                  <w:szCs w:val="18"/>
                  <w:lang w:eastAsia="en-GB"/>
                </w:rPr>
                <w:t>4.3 communications</w:t>
              </w:r>
            </w:ins>
          </w:p>
        </w:tc>
        <w:tc>
          <w:tcPr>
            <w:tcW w:w="2977" w:type="dxa"/>
            <w:tcPrChange w:id="945" w:author="Minsu Jeon" w:date="2022-09-18T22:21:00Z">
              <w:tcPr>
                <w:tcW w:w="2762" w:type="dxa"/>
              </w:tcPr>
            </w:tcPrChange>
          </w:tcPr>
          <w:p w14:paraId="4FC2518F" w14:textId="167B5324" w:rsidR="006C567D" w:rsidRPr="00D40719" w:rsidRDefault="00373FAF" w:rsidP="009E5C0B">
            <w:pPr>
              <w:cnfStyle w:val="000000100000" w:firstRow="0" w:lastRow="0" w:firstColumn="0" w:lastColumn="0" w:oddVBand="0" w:evenVBand="0" w:oddHBand="1" w:evenHBand="0" w:firstRowFirstColumn="0" w:firstRowLastColumn="0" w:lastRowFirstColumn="0" w:lastRowLastColumn="0"/>
              <w:rPr>
                <w:ins w:id="946" w:author="Minsu Jeon" w:date="2022-09-18T21:12:00Z"/>
                <w:rFonts w:cstheme="minorHAnsi"/>
                <w:szCs w:val="18"/>
                <w:lang w:eastAsia="en-GB"/>
              </w:rPr>
            </w:pPr>
            <w:ins w:id="947" w:author="Minsu Jeon" w:date="2022-09-18T21:57:00Z">
              <w:r w:rsidRPr="00D40719">
                <w:rPr>
                  <w:rFonts w:cstheme="minorHAnsi"/>
                  <w:szCs w:val="18"/>
                  <w:lang w:eastAsia="en-GB"/>
                  <w:rPrChange w:id="948" w:author="Minsu Jeon" w:date="2022-09-18T22:20:00Z">
                    <w:rPr>
                      <w:rFonts w:eastAsiaTheme="minorEastAsia"/>
                    </w:rPr>
                  </w:rPrChange>
                </w:rPr>
                <w:t>Revision of IMO Resolution A.918(22) IMO Standard Marine Communication Phrases</w:t>
              </w:r>
            </w:ins>
          </w:p>
        </w:tc>
        <w:tc>
          <w:tcPr>
            <w:tcW w:w="3685" w:type="dxa"/>
            <w:tcPrChange w:id="949" w:author="Minsu Jeon" w:date="2022-09-18T22:21:00Z">
              <w:tcPr>
                <w:tcW w:w="3228" w:type="dxa"/>
                <w:gridSpan w:val="2"/>
              </w:tcPr>
            </w:tcPrChange>
          </w:tcPr>
          <w:p w14:paraId="6CBFB10A"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50" w:author="Minsu Jeon" w:date="2022-09-18T21:12:00Z"/>
                <w:rFonts w:cstheme="minorHAnsi"/>
                <w:szCs w:val="18"/>
                <w:lang w:eastAsia="en-GB"/>
              </w:rPr>
            </w:pPr>
          </w:p>
        </w:tc>
        <w:tc>
          <w:tcPr>
            <w:tcW w:w="1559" w:type="dxa"/>
            <w:tcPrChange w:id="951" w:author="Minsu Jeon" w:date="2022-09-18T22:21:00Z">
              <w:tcPr>
                <w:tcW w:w="1879" w:type="dxa"/>
                <w:gridSpan w:val="3"/>
              </w:tcPr>
            </w:tcPrChange>
          </w:tcPr>
          <w:p w14:paraId="10F7C186"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52" w:author="Minsu Jeon" w:date="2022-09-18T21:12:00Z"/>
                <w:rFonts w:cstheme="minorHAnsi"/>
                <w:szCs w:val="18"/>
                <w:rPrChange w:id="953" w:author="Minsu Jeon" w:date="2022-09-18T22:20:00Z">
                  <w:rPr>
                    <w:ins w:id="954" w:author="Minsu Jeon" w:date="2022-09-18T21:12:00Z"/>
                    <w:rFonts w:ascii="Calibri" w:hAnsi="Calibri" w:cs="Arial"/>
                    <w:szCs w:val="18"/>
                  </w:rPr>
                </w:rPrChange>
              </w:rPr>
            </w:pPr>
          </w:p>
        </w:tc>
        <w:tc>
          <w:tcPr>
            <w:tcW w:w="1276" w:type="dxa"/>
            <w:tcPrChange w:id="955" w:author="Minsu Jeon" w:date="2022-09-18T22:21:00Z">
              <w:tcPr>
                <w:tcW w:w="1334" w:type="dxa"/>
                <w:gridSpan w:val="2"/>
              </w:tcPr>
            </w:tcPrChange>
          </w:tcPr>
          <w:p w14:paraId="0BC7F2F2" w14:textId="74BA51F2"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56" w:author="Minsu Jeon" w:date="2022-09-18T21:12:00Z"/>
                <w:rFonts w:cstheme="minorHAnsi"/>
                <w:szCs w:val="18"/>
                <w:lang w:eastAsia="en-GB"/>
              </w:rPr>
            </w:pPr>
            <w:ins w:id="957" w:author="Minsu Jeon" w:date="2022-09-18T21:47:00Z">
              <w:r w:rsidRPr="00D40719">
                <w:rPr>
                  <w:rFonts w:cstheme="minorHAnsi"/>
                  <w:szCs w:val="18"/>
                  <w:lang w:eastAsia="en-GB"/>
                </w:rPr>
                <w:t>VTS</w:t>
              </w:r>
            </w:ins>
          </w:p>
        </w:tc>
        <w:tc>
          <w:tcPr>
            <w:tcW w:w="1418" w:type="dxa"/>
            <w:tcPrChange w:id="958" w:author="Minsu Jeon" w:date="2022-09-18T22:21:00Z">
              <w:tcPr>
                <w:tcW w:w="1324" w:type="dxa"/>
                <w:gridSpan w:val="2"/>
              </w:tcPr>
            </w:tcPrChange>
          </w:tcPr>
          <w:p w14:paraId="10BFE969" w14:textId="0D7AC9B4"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59" w:author="Minsu Jeon" w:date="2022-09-18T21:12:00Z"/>
                <w:rFonts w:cstheme="minorHAnsi"/>
                <w:szCs w:val="18"/>
                <w:lang w:eastAsia="en-GB"/>
              </w:rPr>
            </w:pPr>
            <w:ins w:id="960" w:author="Minsu Jeon" w:date="2022-09-18T21:47:00Z">
              <w:r w:rsidRPr="00D40719">
                <w:rPr>
                  <w:rFonts w:cstheme="minorHAnsi"/>
                  <w:szCs w:val="18"/>
                  <w:lang w:eastAsia="en-GB"/>
                </w:rPr>
                <w:t>VTS</w:t>
              </w:r>
            </w:ins>
            <w:ins w:id="961" w:author="Minsu Jeon" w:date="2022-09-18T22:01:00Z">
              <w:r w:rsidR="007F59CD" w:rsidRPr="00D40719">
                <w:rPr>
                  <w:rFonts w:cstheme="minorHAnsi"/>
                  <w:szCs w:val="18"/>
                  <w:lang w:eastAsia="en-GB"/>
                </w:rPr>
                <w:t xml:space="preserve"> 1.3.2</w:t>
              </w:r>
            </w:ins>
          </w:p>
        </w:tc>
        <w:tc>
          <w:tcPr>
            <w:tcW w:w="1098" w:type="dxa"/>
            <w:tcPrChange w:id="962" w:author="Minsu Jeon" w:date="2022-09-18T22:21:00Z">
              <w:tcPr>
                <w:tcW w:w="1486" w:type="dxa"/>
                <w:gridSpan w:val="2"/>
              </w:tcPr>
            </w:tcPrChange>
          </w:tcPr>
          <w:p w14:paraId="2D6A1D2A"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63" w:author="Minsu Jeon" w:date="2022-09-18T21:12:00Z"/>
                <w:rFonts w:cstheme="minorHAnsi"/>
                <w:szCs w:val="18"/>
                <w:lang w:eastAsia="en-GB"/>
              </w:rPr>
            </w:pPr>
          </w:p>
        </w:tc>
      </w:tr>
      <w:tr w:rsidR="00A70ED8" w:rsidRPr="00D40719" w14:paraId="5A67981D" w14:textId="77777777" w:rsidTr="00A70ED8">
        <w:trPr>
          <w:ins w:id="964"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965" w:author="Minsu Jeon" w:date="2022-09-18T22:21:00Z">
              <w:tcPr>
                <w:tcW w:w="1097" w:type="dxa"/>
              </w:tcPr>
            </w:tcPrChange>
          </w:tcPr>
          <w:p w14:paraId="3C9D1709" w14:textId="77777777" w:rsidR="006C567D" w:rsidRPr="00D40719" w:rsidRDefault="006C567D" w:rsidP="009074AF">
            <w:pPr>
              <w:rPr>
                <w:ins w:id="966" w:author="Minsu Jeon" w:date="2022-09-18T21:12:00Z"/>
                <w:rFonts w:cstheme="minorHAnsi"/>
                <w:szCs w:val="18"/>
                <w:lang w:eastAsia="en-GB"/>
              </w:rPr>
            </w:pPr>
          </w:p>
        </w:tc>
        <w:tc>
          <w:tcPr>
            <w:tcW w:w="1450" w:type="dxa"/>
            <w:tcPrChange w:id="967" w:author="Minsu Jeon" w:date="2022-09-18T22:21:00Z">
              <w:tcPr>
                <w:tcW w:w="1450" w:type="dxa"/>
              </w:tcPr>
            </w:tcPrChange>
          </w:tcPr>
          <w:p w14:paraId="71897FB8" w14:textId="2997F646" w:rsidR="006C567D" w:rsidRPr="00D40719" w:rsidRDefault="0087203B" w:rsidP="009074AF">
            <w:pPr>
              <w:cnfStyle w:val="000000000000" w:firstRow="0" w:lastRow="0" w:firstColumn="0" w:lastColumn="0" w:oddVBand="0" w:evenVBand="0" w:oddHBand="0" w:evenHBand="0" w:firstRowFirstColumn="0" w:firstRowLastColumn="0" w:lastRowFirstColumn="0" w:lastRowLastColumn="0"/>
              <w:rPr>
                <w:ins w:id="968" w:author="Minsu Jeon" w:date="2022-09-18T21:12:00Z"/>
                <w:rFonts w:cstheme="minorHAnsi"/>
                <w:szCs w:val="18"/>
                <w:lang w:eastAsia="en-GB"/>
              </w:rPr>
            </w:pPr>
            <w:ins w:id="969" w:author="Minsu Jeon" w:date="2022-09-18T21:58:00Z">
              <w:r w:rsidRPr="00D40719">
                <w:rPr>
                  <w:rFonts w:cstheme="minorHAnsi"/>
                  <w:szCs w:val="18"/>
                  <w:lang w:eastAsia="en-GB"/>
                </w:rPr>
                <w:t>4.6 technologies</w:t>
              </w:r>
            </w:ins>
          </w:p>
        </w:tc>
        <w:tc>
          <w:tcPr>
            <w:tcW w:w="2977" w:type="dxa"/>
            <w:tcPrChange w:id="970" w:author="Minsu Jeon" w:date="2022-09-18T22:21:00Z">
              <w:tcPr>
                <w:tcW w:w="2762" w:type="dxa"/>
              </w:tcPr>
            </w:tcPrChange>
          </w:tcPr>
          <w:p w14:paraId="42F5B2AD" w14:textId="52E97184" w:rsidR="006C567D" w:rsidRPr="00D40719" w:rsidRDefault="0087203B" w:rsidP="009E5C0B">
            <w:pPr>
              <w:cnfStyle w:val="000000000000" w:firstRow="0" w:lastRow="0" w:firstColumn="0" w:lastColumn="0" w:oddVBand="0" w:evenVBand="0" w:oddHBand="0" w:evenHBand="0" w:firstRowFirstColumn="0" w:firstRowLastColumn="0" w:lastRowFirstColumn="0" w:lastRowLastColumn="0"/>
              <w:rPr>
                <w:ins w:id="971" w:author="Minsu Jeon" w:date="2022-09-18T21:12:00Z"/>
                <w:rFonts w:cstheme="minorHAnsi"/>
                <w:szCs w:val="18"/>
                <w:lang w:eastAsia="en-GB"/>
              </w:rPr>
            </w:pPr>
            <w:ins w:id="972" w:author="Minsu Jeon" w:date="2022-09-18T21:58:00Z">
              <w:r w:rsidRPr="00D40719">
                <w:rPr>
                  <w:rFonts w:cstheme="minorHAnsi"/>
                  <w:szCs w:val="18"/>
                  <w:lang w:eastAsia="en-GB"/>
                  <w:rPrChange w:id="973" w:author="Minsu Jeon" w:date="2022-09-18T22:20:00Z">
                    <w:rPr>
                      <w:rFonts w:eastAsiaTheme="minorEastAsia"/>
                    </w:rPr>
                  </w:rPrChange>
                </w:rPr>
                <w:t>Revision of IMO Resolution A.954(23) Proper use of VHF channels at sea</w:t>
              </w:r>
            </w:ins>
          </w:p>
        </w:tc>
        <w:tc>
          <w:tcPr>
            <w:tcW w:w="3685" w:type="dxa"/>
            <w:tcPrChange w:id="974" w:author="Minsu Jeon" w:date="2022-09-18T22:21:00Z">
              <w:tcPr>
                <w:tcW w:w="3228" w:type="dxa"/>
                <w:gridSpan w:val="2"/>
              </w:tcPr>
            </w:tcPrChange>
          </w:tcPr>
          <w:p w14:paraId="66D46200"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75" w:author="Minsu Jeon" w:date="2022-09-18T21:12:00Z"/>
                <w:rFonts w:cstheme="minorHAnsi"/>
                <w:szCs w:val="18"/>
                <w:lang w:eastAsia="en-GB"/>
              </w:rPr>
            </w:pPr>
          </w:p>
        </w:tc>
        <w:tc>
          <w:tcPr>
            <w:tcW w:w="1559" w:type="dxa"/>
            <w:tcPrChange w:id="976" w:author="Minsu Jeon" w:date="2022-09-18T22:21:00Z">
              <w:tcPr>
                <w:tcW w:w="1879" w:type="dxa"/>
                <w:gridSpan w:val="3"/>
              </w:tcPr>
            </w:tcPrChange>
          </w:tcPr>
          <w:p w14:paraId="7CC07AF4"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77" w:author="Minsu Jeon" w:date="2022-09-18T21:12:00Z"/>
                <w:rFonts w:cstheme="minorHAnsi"/>
                <w:szCs w:val="18"/>
                <w:rPrChange w:id="978" w:author="Minsu Jeon" w:date="2022-09-18T22:20:00Z">
                  <w:rPr>
                    <w:ins w:id="979" w:author="Minsu Jeon" w:date="2022-09-18T21:12:00Z"/>
                    <w:rFonts w:ascii="Calibri" w:hAnsi="Calibri" w:cs="Arial"/>
                    <w:szCs w:val="18"/>
                  </w:rPr>
                </w:rPrChange>
              </w:rPr>
            </w:pPr>
          </w:p>
        </w:tc>
        <w:tc>
          <w:tcPr>
            <w:tcW w:w="1276" w:type="dxa"/>
            <w:tcPrChange w:id="980" w:author="Minsu Jeon" w:date="2022-09-18T22:21:00Z">
              <w:tcPr>
                <w:tcW w:w="1334" w:type="dxa"/>
                <w:gridSpan w:val="2"/>
              </w:tcPr>
            </w:tcPrChange>
          </w:tcPr>
          <w:p w14:paraId="7F39E47D" w14:textId="24BF7EAB"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81" w:author="Minsu Jeon" w:date="2022-09-18T21:12:00Z"/>
                <w:rFonts w:cstheme="minorHAnsi"/>
                <w:szCs w:val="18"/>
                <w:lang w:eastAsia="en-GB"/>
              </w:rPr>
            </w:pPr>
            <w:ins w:id="982" w:author="Minsu Jeon" w:date="2022-09-18T21:47:00Z">
              <w:r w:rsidRPr="00D40719">
                <w:rPr>
                  <w:rFonts w:cstheme="minorHAnsi"/>
                  <w:szCs w:val="18"/>
                  <w:lang w:eastAsia="en-GB"/>
                </w:rPr>
                <w:t>VTS</w:t>
              </w:r>
            </w:ins>
          </w:p>
        </w:tc>
        <w:tc>
          <w:tcPr>
            <w:tcW w:w="1418" w:type="dxa"/>
            <w:tcPrChange w:id="983" w:author="Minsu Jeon" w:date="2022-09-18T22:21:00Z">
              <w:tcPr>
                <w:tcW w:w="1324" w:type="dxa"/>
                <w:gridSpan w:val="2"/>
              </w:tcPr>
            </w:tcPrChange>
          </w:tcPr>
          <w:p w14:paraId="6AFF875E" w14:textId="7CB638C4"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84" w:author="Minsu Jeon" w:date="2022-09-18T21:12:00Z"/>
                <w:rFonts w:cstheme="minorHAnsi"/>
                <w:szCs w:val="18"/>
                <w:lang w:eastAsia="en-GB"/>
              </w:rPr>
            </w:pPr>
            <w:ins w:id="985" w:author="Minsu Jeon" w:date="2022-09-18T21:47:00Z">
              <w:r w:rsidRPr="00D40719">
                <w:rPr>
                  <w:rFonts w:cstheme="minorHAnsi"/>
                  <w:szCs w:val="18"/>
                  <w:lang w:eastAsia="en-GB"/>
                </w:rPr>
                <w:t>VTS</w:t>
              </w:r>
            </w:ins>
            <w:ins w:id="986" w:author="Minsu Jeon" w:date="2022-09-18T22:01:00Z">
              <w:r w:rsidR="007F59CD" w:rsidRPr="00D40719">
                <w:rPr>
                  <w:rFonts w:cstheme="minorHAnsi"/>
                  <w:szCs w:val="18"/>
                  <w:lang w:eastAsia="en-GB"/>
                </w:rPr>
                <w:t xml:space="preserve"> 1.3.3</w:t>
              </w:r>
            </w:ins>
          </w:p>
        </w:tc>
        <w:tc>
          <w:tcPr>
            <w:tcW w:w="1098" w:type="dxa"/>
            <w:tcPrChange w:id="987" w:author="Minsu Jeon" w:date="2022-09-18T22:21:00Z">
              <w:tcPr>
                <w:tcW w:w="1486" w:type="dxa"/>
                <w:gridSpan w:val="2"/>
              </w:tcPr>
            </w:tcPrChange>
          </w:tcPr>
          <w:p w14:paraId="67F91A01"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88" w:author="Minsu Jeon" w:date="2022-09-18T21:12:00Z"/>
                <w:rFonts w:cstheme="minorHAnsi"/>
                <w:szCs w:val="18"/>
                <w:lang w:eastAsia="en-GB"/>
              </w:rPr>
            </w:pPr>
          </w:p>
        </w:tc>
      </w:tr>
      <w:tr w:rsidR="00A70ED8" w:rsidRPr="00D40719" w14:paraId="77D1A896" w14:textId="77777777" w:rsidTr="00A70ED8">
        <w:trPr>
          <w:cnfStyle w:val="000000100000" w:firstRow="0" w:lastRow="0" w:firstColumn="0" w:lastColumn="0" w:oddVBand="0" w:evenVBand="0" w:oddHBand="1" w:evenHBand="0" w:firstRowFirstColumn="0" w:firstRowLastColumn="0" w:lastRowFirstColumn="0" w:lastRowLastColumn="0"/>
          <w:ins w:id="989"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990" w:author="Minsu Jeon" w:date="2022-09-18T22:21:00Z">
              <w:tcPr>
                <w:tcW w:w="1097" w:type="dxa"/>
              </w:tcPr>
            </w:tcPrChange>
          </w:tcPr>
          <w:p w14:paraId="1EBF04F0"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991" w:author="Minsu Jeon" w:date="2022-09-18T21:12:00Z"/>
                <w:rFonts w:cstheme="minorHAnsi"/>
                <w:szCs w:val="18"/>
                <w:lang w:eastAsia="en-GB"/>
              </w:rPr>
            </w:pPr>
          </w:p>
        </w:tc>
        <w:tc>
          <w:tcPr>
            <w:tcW w:w="1450" w:type="dxa"/>
            <w:tcPrChange w:id="992" w:author="Minsu Jeon" w:date="2022-09-18T22:21:00Z">
              <w:tcPr>
                <w:tcW w:w="1450" w:type="dxa"/>
              </w:tcPr>
            </w:tcPrChange>
          </w:tcPr>
          <w:p w14:paraId="4D6755DE" w14:textId="77777777" w:rsidR="006E4E6F" w:rsidRPr="00D40719" w:rsidRDefault="006E4E6F" w:rsidP="006E4E6F">
            <w:pPr>
              <w:cnfStyle w:val="000000100000" w:firstRow="0" w:lastRow="0" w:firstColumn="0" w:lastColumn="0" w:oddVBand="0" w:evenVBand="0" w:oddHBand="1" w:evenHBand="0" w:firstRowFirstColumn="0" w:firstRowLastColumn="0" w:lastRowFirstColumn="0" w:lastRowLastColumn="0"/>
              <w:rPr>
                <w:ins w:id="993" w:author="Minsu Jeon" w:date="2022-09-18T21:58:00Z"/>
                <w:rFonts w:cstheme="minorHAnsi"/>
                <w:szCs w:val="18"/>
                <w:lang w:eastAsia="en-GB"/>
              </w:rPr>
            </w:pPr>
            <w:ins w:id="994" w:author="Minsu Jeon" w:date="2022-09-18T21:58:00Z">
              <w:r w:rsidRPr="00D40719">
                <w:rPr>
                  <w:rFonts w:cstheme="minorHAnsi"/>
                  <w:szCs w:val="18"/>
                  <w:lang w:eastAsia="en-GB"/>
                </w:rPr>
                <w:t>4.2 operations</w:t>
              </w:r>
            </w:ins>
          </w:p>
          <w:p w14:paraId="212D36CB"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95" w:author="Minsu Jeon" w:date="2022-09-18T21:12:00Z"/>
                <w:rFonts w:cstheme="minorHAnsi"/>
                <w:szCs w:val="18"/>
                <w:lang w:eastAsia="en-GB"/>
              </w:rPr>
            </w:pPr>
          </w:p>
        </w:tc>
        <w:tc>
          <w:tcPr>
            <w:tcW w:w="2977" w:type="dxa"/>
            <w:tcPrChange w:id="996" w:author="Minsu Jeon" w:date="2022-09-18T22:21:00Z">
              <w:tcPr>
                <w:tcW w:w="2762" w:type="dxa"/>
              </w:tcPr>
            </w:tcPrChange>
          </w:tcPr>
          <w:p w14:paraId="5E9BC7C9" w14:textId="29E0DFD5" w:rsidR="006C567D" w:rsidRPr="00D40719" w:rsidRDefault="006E4E6F" w:rsidP="009E5C0B">
            <w:pPr>
              <w:cnfStyle w:val="000000100000" w:firstRow="0" w:lastRow="0" w:firstColumn="0" w:lastColumn="0" w:oddVBand="0" w:evenVBand="0" w:oddHBand="1" w:evenHBand="0" w:firstRowFirstColumn="0" w:firstRowLastColumn="0" w:lastRowFirstColumn="0" w:lastRowLastColumn="0"/>
              <w:rPr>
                <w:ins w:id="997" w:author="Minsu Jeon" w:date="2022-09-18T21:12:00Z"/>
                <w:rFonts w:cstheme="minorHAnsi"/>
                <w:szCs w:val="18"/>
                <w:lang w:eastAsia="en-GB"/>
              </w:rPr>
            </w:pPr>
            <w:ins w:id="998" w:author="Minsu Jeon" w:date="2022-09-18T21:58:00Z">
              <w:r w:rsidRPr="00D40719">
                <w:rPr>
                  <w:rFonts w:cstheme="minorHAnsi"/>
                  <w:szCs w:val="18"/>
                  <w:lang w:eastAsia="en-GB"/>
                  <w:rPrChange w:id="999" w:author="Minsu Jeon" w:date="2022-09-18T22:20:00Z">
                    <w:rPr>
                      <w:rFonts w:cs="Arial"/>
                      <w:snapToGrid w:val="0"/>
                      <w:kern w:val="28"/>
                      <w:sz w:val="20"/>
                      <w:szCs w:val="20"/>
                    </w:rPr>
                  </w:rPrChange>
                </w:rPr>
                <w:t>Guideline for VTS response to the public health emergencies</w:t>
              </w:r>
            </w:ins>
          </w:p>
        </w:tc>
        <w:tc>
          <w:tcPr>
            <w:tcW w:w="3685" w:type="dxa"/>
            <w:tcPrChange w:id="1000" w:author="Minsu Jeon" w:date="2022-09-18T22:21:00Z">
              <w:tcPr>
                <w:tcW w:w="3228" w:type="dxa"/>
                <w:gridSpan w:val="2"/>
              </w:tcPr>
            </w:tcPrChange>
          </w:tcPr>
          <w:p w14:paraId="194C5326" w14:textId="5BEFEEA3" w:rsidR="006C567D" w:rsidRPr="00D40719" w:rsidRDefault="00E154EA" w:rsidP="00E154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ins w:id="1001" w:author="Minsu Jeon" w:date="2022-09-18T21:12:00Z"/>
                <w:rFonts w:cstheme="minorHAnsi"/>
                <w:szCs w:val="18"/>
                <w:lang w:eastAsia="en-GB"/>
              </w:rPr>
              <w:pPrChange w:id="1002" w:author="Minsu Jeon" w:date="2022-09-18T21:58:00Z">
                <w:pPr>
                  <w:cnfStyle w:val="000000100000" w:firstRow="0" w:lastRow="0" w:firstColumn="0" w:lastColumn="0" w:oddVBand="0" w:evenVBand="0" w:oddHBand="1" w:evenHBand="0" w:firstRowFirstColumn="0" w:firstRowLastColumn="0" w:lastRowFirstColumn="0" w:lastRowLastColumn="0"/>
                </w:pPr>
              </w:pPrChange>
            </w:pPr>
            <w:ins w:id="1003" w:author="Minsu Jeon" w:date="2022-09-18T21:58:00Z">
              <w:r w:rsidRPr="00D40719">
                <w:rPr>
                  <w:rFonts w:cstheme="minorHAnsi"/>
                  <w:szCs w:val="18"/>
                  <w:lang w:eastAsia="en-GB"/>
                  <w:rPrChange w:id="1004" w:author="Minsu Jeon" w:date="2022-09-18T22:20:00Z">
                    <w:rPr>
                      <w:rFonts w:cs="Arial"/>
                      <w:snapToGrid w:val="0"/>
                      <w:kern w:val="28"/>
                      <w:sz w:val="20"/>
                      <w:szCs w:val="20"/>
                    </w:rPr>
                  </w:rPrChange>
                </w:rPr>
                <w:t>Provide references and advice for VTS to response to the public health emergencies.</w:t>
              </w:r>
            </w:ins>
          </w:p>
        </w:tc>
        <w:tc>
          <w:tcPr>
            <w:tcW w:w="1559" w:type="dxa"/>
            <w:tcPrChange w:id="1005" w:author="Minsu Jeon" w:date="2022-09-18T22:21:00Z">
              <w:tcPr>
                <w:tcW w:w="1879" w:type="dxa"/>
                <w:gridSpan w:val="3"/>
              </w:tcPr>
            </w:tcPrChange>
          </w:tcPr>
          <w:p w14:paraId="201E8637" w14:textId="636CAD88" w:rsidR="006C567D" w:rsidRPr="00D40719" w:rsidRDefault="00E154EA" w:rsidP="009074AF">
            <w:pPr>
              <w:cnfStyle w:val="000000100000" w:firstRow="0" w:lastRow="0" w:firstColumn="0" w:lastColumn="0" w:oddVBand="0" w:evenVBand="0" w:oddHBand="1" w:evenHBand="0" w:firstRowFirstColumn="0" w:firstRowLastColumn="0" w:lastRowFirstColumn="0" w:lastRowLastColumn="0"/>
              <w:rPr>
                <w:ins w:id="1006" w:author="Minsu Jeon" w:date="2022-09-18T21:12:00Z"/>
                <w:rFonts w:cstheme="minorHAnsi"/>
                <w:szCs w:val="18"/>
                <w:rPrChange w:id="1007" w:author="Minsu Jeon" w:date="2022-09-18T22:20:00Z">
                  <w:rPr>
                    <w:ins w:id="1008" w:author="Minsu Jeon" w:date="2022-09-18T21:12:00Z"/>
                    <w:rFonts w:ascii="Calibri" w:hAnsi="Calibri" w:cs="Arial"/>
                    <w:szCs w:val="18"/>
                  </w:rPr>
                </w:rPrChange>
              </w:rPr>
            </w:pPr>
            <w:ins w:id="1009" w:author="Minsu Jeon" w:date="2022-09-18T21:58:00Z">
              <w:r w:rsidRPr="00D40719">
                <w:rPr>
                  <w:rFonts w:cstheme="minorHAnsi"/>
                  <w:szCs w:val="18"/>
                  <w:rPrChange w:id="1010" w:author="Minsu Jeon" w:date="2022-09-18T22:20:00Z">
                    <w:rPr>
                      <w:rFonts w:ascii="Calibri" w:hAnsi="Calibri" w:cs="Arial"/>
                      <w:szCs w:val="18"/>
                    </w:rPr>
                  </w:rPrChange>
                </w:rPr>
                <w:t>New guideline</w:t>
              </w:r>
            </w:ins>
          </w:p>
        </w:tc>
        <w:tc>
          <w:tcPr>
            <w:tcW w:w="1276" w:type="dxa"/>
            <w:tcPrChange w:id="1011" w:author="Minsu Jeon" w:date="2022-09-18T22:21:00Z">
              <w:tcPr>
                <w:tcW w:w="1334" w:type="dxa"/>
                <w:gridSpan w:val="2"/>
              </w:tcPr>
            </w:tcPrChange>
          </w:tcPr>
          <w:p w14:paraId="4E0FA24E" w14:textId="20622E85"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1012" w:author="Minsu Jeon" w:date="2022-09-18T21:12:00Z"/>
                <w:rFonts w:cstheme="minorHAnsi"/>
                <w:szCs w:val="18"/>
                <w:lang w:eastAsia="en-GB"/>
              </w:rPr>
            </w:pPr>
            <w:ins w:id="1013" w:author="Minsu Jeon" w:date="2022-09-18T21:47:00Z">
              <w:r w:rsidRPr="00D40719">
                <w:rPr>
                  <w:rFonts w:cstheme="minorHAnsi"/>
                  <w:szCs w:val="18"/>
                  <w:lang w:eastAsia="en-GB"/>
                </w:rPr>
                <w:t>VTS</w:t>
              </w:r>
            </w:ins>
          </w:p>
        </w:tc>
        <w:tc>
          <w:tcPr>
            <w:tcW w:w="1418" w:type="dxa"/>
            <w:tcPrChange w:id="1014" w:author="Minsu Jeon" w:date="2022-09-18T22:21:00Z">
              <w:tcPr>
                <w:tcW w:w="1324" w:type="dxa"/>
                <w:gridSpan w:val="2"/>
              </w:tcPr>
            </w:tcPrChange>
          </w:tcPr>
          <w:p w14:paraId="48D25843" w14:textId="69E32D10"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1015" w:author="Minsu Jeon" w:date="2022-09-18T21:12:00Z"/>
                <w:rFonts w:cstheme="minorHAnsi"/>
                <w:szCs w:val="18"/>
                <w:lang w:eastAsia="en-GB"/>
              </w:rPr>
            </w:pPr>
            <w:ins w:id="1016" w:author="Minsu Jeon" w:date="2022-09-18T21:47:00Z">
              <w:r w:rsidRPr="00D40719">
                <w:rPr>
                  <w:rFonts w:cstheme="minorHAnsi"/>
                  <w:szCs w:val="18"/>
                  <w:lang w:eastAsia="en-GB"/>
                </w:rPr>
                <w:t>VTS</w:t>
              </w:r>
            </w:ins>
            <w:ins w:id="1017" w:author="Minsu Jeon" w:date="2022-09-18T22:01:00Z">
              <w:r w:rsidR="007F59CD" w:rsidRPr="00D40719">
                <w:rPr>
                  <w:rFonts w:cstheme="minorHAnsi"/>
                  <w:szCs w:val="18"/>
                  <w:lang w:eastAsia="en-GB"/>
                </w:rPr>
                <w:t xml:space="preserve"> 1.7.1</w:t>
              </w:r>
            </w:ins>
          </w:p>
        </w:tc>
        <w:tc>
          <w:tcPr>
            <w:tcW w:w="1098" w:type="dxa"/>
            <w:tcPrChange w:id="1018" w:author="Minsu Jeon" w:date="2022-09-18T22:21:00Z">
              <w:tcPr>
                <w:tcW w:w="1486" w:type="dxa"/>
                <w:gridSpan w:val="2"/>
              </w:tcPr>
            </w:tcPrChange>
          </w:tcPr>
          <w:p w14:paraId="4890D895"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1019" w:author="Minsu Jeon" w:date="2022-09-18T21:12:00Z"/>
                <w:rFonts w:cstheme="minorHAnsi"/>
                <w:szCs w:val="18"/>
                <w:lang w:eastAsia="en-GB"/>
              </w:rPr>
            </w:pPr>
          </w:p>
        </w:tc>
      </w:tr>
      <w:tr w:rsidR="00A70ED8" w:rsidRPr="00D40719" w14:paraId="1D2AED6E" w14:textId="77777777" w:rsidTr="00A70ED8">
        <w:trPr>
          <w:ins w:id="1020" w:author="Minsu Jeon" w:date="2022-09-18T21:12:00Z"/>
        </w:trPr>
        <w:tc>
          <w:tcPr>
            <w:cnfStyle w:val="001000000000" w:firstRow="0" w:lastRow="0" w:firstColumn="1" w:lastColumn="0" w:oddVBand="0" w:evenVBand="0" w:oddHBand="0" w:evenHBand="0" w:firstRowFirstColumn="0" w:firstRowLastColumn="0" w:lastRowFirstColumn="0" w:lastRowLastColumn="0"/>
            <w:tcW w:w="1097" w:type="dxa"/>
            <w:tcPrChange w:id="1021" w:author="Minsu Jeon" w:date="2022-09-18T22:21:00Z">
              <w:tcPr>
                <w:tcW w:w="1097" w:type="dxa"/>
              </w:tcPr>
            </w:tcPrChange>
          </w:tcPr>
          <w:p w14:paraId="69FA0094" w14:textId="77777777" w:rsidR="006C567D" w:rsidRPr="00D40719" w:rsidRDefault="006C567D" w:rsidP="009074AF">
            <w:pPr>
              <w:rPr>
                <w:ins w:id="1022" w:author="Minsu Jeon" w:date="2022-09-18T21:12:00Z"/>
                <w:rFonts w:cstheme="minorHAnsi"/>
                <w:szCs w:val="18"/>
                <w:lang w:eastAsia="en-GB"/>
              </w:rPr>
            </w:pPr>
          </w:p>
        </w:tc>
        <w:tc>
          <w:tcPr>
            <w:tcW w:w="1450" w:type="dxa"/>
            <w:tcPrChange w:id="1023" w:author="Minsu Jeon" w:date="2022-09-18T22:21:00Z">
              <w:tcPr>
                <w:tcW w:w="1450" w:type="dxa"/>
              </w:tcPr>
            </w:tcPrChange>
          </w:tcPr>
          <w:p w14:paraId="385E01E2" w14:textId="77777777" w:rsidR="005A65C2" w:rsidRPr="00D40719" w:rsidRDefault="005A65C2" w:rsidP="005A65C2">
            <w:pPr>
              <w:cnfStyle w:val="000000000000" w:firstRow="0" w:lastRow="0" w:firstColumn="0" w:lastColumn="0" w:oddVBand="0" w:evenVBand="0" w:oddHBand="0" w:evenHBand="0" w:firstRowFirstColumn="0" w:firstRowLastColumn="0" w:lastRowFirstColumn="0" w:lastRowLastColumn="0"/>
              <w:rPr>
                <w:ins w:id="1024" w:author="Minsu Jeon" w:date="2022-09-18T21:59:00Z"/>
                <w:rFonts w:cstheme="minorHAnsi"/>
                <w:szCs w:val="18"/>
                <w:lang w:eastAsia="en-GB"/>
              </w:rPr>
            </w:pPr>
            <w:ins w:id="1025" w:author="Minsu Jeon" w:date="2022-09-18T21:59:00Z">
              <w:r w:rsidRPr="00D40719">
                <w:rPr>
                  <w:rFonts w:cstheme="minorHAnsi"/>
                  <w:szCs w:val="18"/>
                  <w:lang w:eastAsia="en-GB"/>
                </w:rPr>
                <w:t>4.2 operations</w:t>
              </w:r>
            </w:ins>
          </w:p>
          <w:p w14:paraId="36F51BC3"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26" w:author="Minsu Jeon" w:date="2022-09-18T21:12:00Z"/>
                <w:rFonts w:cstheme="minorHAnsi"/>
                <w:szCs w:val="18"/>
                <w:lang w:eastAsia="en-GB"/>
              </w:rPr>
            </w:pPr>
          </w:p>
        </w:tc>
        <w:tc>
          <w:tcPr>
            <w:tcW w:w="2977" w:type="dxa"/>
            <w:tcPrChange w:id="1027" w:author="Minsu Jeon" w:date="2022-09-18T22:21:00Z">
              <w:tcPr>
                <w:tcW w:w="2762" w:type="dxa"/>
              </w:tcPr>
            </w:tcPrChange>
          </w:tcPr>
          <w:p w14:paraId="7436EB31" w14:textId="28952A90" w:rsidR="006C567D" w:rsidRPr="00D40719" w:rsidRDefault="00825F02" w:rsidP="009E5C0B">
            <w:pPr>
              <w:cnfStyle w:val="000000000000" w:firstRow="0" w:lastRow="0" w:firstColumn="0" w:lastColumn="0" w:oddVBand="0" w:evenVBand="0" w:oddHBand="0" w:evenHBand="0" w:firstRowFirstColumn="0" w:firstRowLastColumn="0" w:lastRowFirstColumn="0" w:lastRowLastColumn="0"/>
              <w:rPr>
                <w:ins w:id="1028" w:author="Minsu Jeon" w:date="2022-09-18T21:12:00Z"/>
                <w:rFonts w:cstheme="minorHAnsi"/>
                <w:szCs w:val="18"/>
                <w:lang w:eastAsia="en-GB"/>
              </w:rPr>
            </w:pPr>
            <w:ins w:id="1029" w:author="Minsu Jeon" w:date="2022-09-18T22:00:00Z">
              <w:r w:rsidRPr="00D40719">
                <w:rPr>
                  <w:rFonts w:cstheme="minorHAnsi"/>
                  <w:szCs w:val="18"/>
                  <w:lang w:eastAsia="en-GB"/>
                  <w:rPrChange w:id="1030" w:author="Minsu Jeon" w:date="2022-09-18T22:20:00Z">
                    <w:rPr>
                      <w:rFonts w:cs="Arial"/>
                      <w:snapToGrid w:val="0"/>
                      <w:kern w:val="28"/>
                      <w:sz w:val="20"/>
                      <w:szCs w:val="20"/>
                      <w:lang w:eastAsia="de-DE"/>
                    </w:rPr>
                  </w:rPrChange>
                </w:rPr>
                <w:t>develop a Guideline on quality management system for VTS</w:t>
              </w:r>
            </w:ins>
          </w:p>
        </w:tc>
        <w:tc>
          <w:tcPr>
            <w:tcW w:w="3685" w:type="dxa"/>
            <w:tcPrChange w:id="1031" w:author="Minsu Jeon" w:date="2022-09-18T22:21:00Z">
              <w:tcPr>
                <w:tcW w:w="3228" w:type="dxa"/>
                <w:gridSpan w:val="2"/>
              </w:tcPr>
            </w:tcPrChange>
          </w:tcPr>
          <w:p w14:paraId="21F03E52" w14:textId="77777777" w:rsidR="00A318D2" w:rsidRPr="00D40719" w:rsidRDefault="00A318D2" w:rsidP="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32" w:author="Minsu Jeon" w:date="2022-09-18T22:00:00Z"/>
                <w:rFonts w:cstheme="minorHAnsi"/>
                <w:szCs w:val="18"/>
                <w:lang w:eastAsia="en-GB"/>
                <w:rPrChange w:id="1033" w:author="Minsu Jeon" w:date="2022-09-18T22:20:00Z">
                  <w:rPr>
                    <w:ins w:id="1034" w:author="Minsu Jeon" w:date="2022-09-18T22:00:00Z"/>
                    <w:rFonts w:cs="Arial"/>
                    <w:snapToGrid w:val="0"/>
                    <w:kern w:val="28"/>
                    <w:sz w:val="20"/>
                    <w:szCs w:val="20"/>
                  </w:rPr>
                </w:rPrChange>
              </w:rPr>
              <w:pPrChange w:id="1035"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36" w:author="Minsu Jeon" w:date="2022-09-18T22:00:00Z">
              <w:r w:rsidRPr="00D40719">
                <w:rPr>
                  <w:rFonts w:cstheme="minorHAnsi"/>
                  <w:szCs w:val="18"/>
                  <w:lang w:eastAsia="en-GB"/>
                  <w:rPrChange w:id="1037" w:author="Minsu Jeon" w:date="2022-09-18T22:20:00Z">
                    <w:rPr>
                      <w:rFonts w:cs="Arial"/>
                      <w:snapToGrid w:val="0"/>
                      <w:kern w:val="28"/>
                      <w:sz w:val="20"/>
                      <w:szCs w:val="20"/>
                    </w:rPr>
                  </w:rPrChange>
                </w:rPr>
                <w:t xml:space="preserve">Guide and </w:t>
              </w:r>
              <w:r w:rsidRPr="00D40719">
                <w:rPr>
                  <w:rFonts w:cstheme="minorHAnsi"/>
                  <w:szCs w:val="18"/>
                  <w:lang w:eastAsia="en-GB"/>
                  <w:rPrChange w:id="1038" w:author="Minsu Jeon" w:date="2022-09-18T22:20:00Z">
                    <w:rPr>
                      <w:bCs/>
                      <w:iCs/>
                      <w:snapToGrid w:val="0"/>
                      <w:sz w:val="20"/>
                      <w:szCs w:val="20"/>
                    </w:rPr>
                  </w:rPrChange>
                </w:rPr>
                <w:t>assist</w:t>
              </w:r>
              <w:r w:rsidRPr="00D40719">
                <w:rPr>
                  <w:rFonts w:cstheme="minorHAnsi"/>
                  <w:szCs w:val="18"/>
                  <w:lang w:eastAsia="en-GB"/>
                  <w:rPrChange w:id="1039" w:author="Minsu Jeon" w:date="2022-09-18T22:20:00Z">
                    <w:rPr>
                      <w:rFonts w:cs="Arial"/>
                      <w:snapToGrid w:val="0"/>
                      <w:kern w:val="28"/>
                      <w:sz w:val="20"/>
                      <w:szCs w:val="20"/>
                    </w:rPr>
                  </w:rPrChange>
                </w:rPr>
                <w:t xml:space="preserve"> VTS organizations to formulate standard and unified quality management system</w:t>
              </w:r>
            </w:ins>
          </w:p>
          <w:p w14:paraId="18938331" w14:textId="77777777" w:rsidR="00A318D2" w:rsidRPr="00D40719" w:rsidRDefault="00A318D2" w:rsidP="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40" w:author="Minsu Jeon" w:date="2022-09-18T22:00:00Z"/>
                <w:rFonts w:cstheme="minorHAnsi"/>
                <w:szCs w:val="18"/>
                <w:lang w:eastAsia="en-GB"/>
                <w:rPrChange w:id="1041" w:author="Minsu Jeon" w:date="2022-09-18T22:20:00Z">
                  <w:rPr>
                    <w:ins w:id="1042" w:author="Minsu Jeon" w:date="2022-09-18T22:00:00Z"/>
                    <w:rFonts w:cs="Arial"/>
                    <w:snapToGrid w:val="0"/>
                    <w:kern w:val="28"/>
                    <w:sz w:val="20"/>
                    <w:szCs w:val="20"/>
                  </w:rPr>
                </w:rPrChange>
              </w:rPr>
              <w:pPrChange w:id="1043"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44" w:author="Minsu Jeon" w:date="2022-09-18T22:00:00Z">
              <w:r w:rsidRPr="00D40719">
                <w:rPr>
                  <w:rFonts w:cstheme="minorHAnsi"/>
                  <w:szCs w:val="18"/>
                  <w:lang w:eastAsia="en-GB"/>
                  <w:rPrChange w:id="1045" w:author="Minsu Jeon" w:date="2022-09-18T22:20:00Z">
                    <w:rPr>
                      <w:rFonts w:cs="Arial"/>
                      <w:snapToGrid w:val="0"/>
                      <w:kern w:val="28"/>
                      <w:sz w:val="20"/>
                      <w:szCs w:val="20"/>
                    </w:rPr>
                  </w:rPrChange>
                </w:rPr>
                <w:t>Sort out the relationship between VTS quality management system and relevant IALA documents</w:t>
              </w:r>
            </w:ins>
          </w:p>
          <w:p w14:paraId="6E1CB980" w14:textId="77777777" w:rsidR="00A318D2" w:rsidRPr="00D40719" w:rsidRDefault="00A318D2" w:rsidP="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46" w:author="Minsu Jeon" w:date="2022-09-18T22:00:00Z"/>
                <w:rFonts w:cstheme="minorHAnsi"/>
                <w:szCs w:val="18"/>
                <w:lang w:eastAsia="en-GB"/>
                <w:rPrChange w:id="1047" w:author="Minsu Jeon" w:date="2022-09-18T22:20:00Z">
                  <w:rPr>
                    <w:ins w:id="1048" w:author="Minsu Jeon" w:date="2022-09-18T22:00:00Z"/>
                    <w:rFonts w:cs="Arial"/>
                    <w:snapToGrid w:val="0"/>
                    <w:kern w:val="28"/>
                    <w:sz w:val="20"/>
                    <w:szCs w:val="20"/>
                  </w:rPr>
                </w:rPrChange>
              </w:rPr>
              <w:pPrChange w:id="1049"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50" w:author="Minsu Jeon" w:date="2022-09-18T22:00:00Z">
              <w:r w:rsidRPr="00D40719">
                <w:rPr>
                  <w:rFonts w:cstheme="minorHAnsi"/>
                  <w:szCs w:val="18"/>
                  <w:lang w:eastAsia="en-GB"/>
                  <w:rPrChange w:id="1051" w:author="Minsu Jeon" w:date="2022-09-18T22:20:00Z">
                    <w:rPr>
                      <w:rFonts w:cs="Arial"/>
                      <w:snapToGrid w:val="0"/>
                      <w:kern w:val="28"/>
                      <w:sz w:val="20"/>
                      <w:szCs w:val="20"/>
                    </w:rPr>
                  </w:rPrChange>
                </w:rPr>
                <w:t>Facilitate audit and evaluation by Member States</w:t>
              </w:r>
            </w:ins>
          </w:p>
          <w:p w14:paraId="5F05675F" w14:textId="77777777" w:rsidR="00A318D2" w:rsidRPr="00D40719" w:rsidRDefault="00A318D2" w:rsidP="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52" w:author="Minsu Jeon" w:date="2022-09-18T22:00:00Z"/>
                <w:rFonts w:cstheme="minorHAnsi"/>
                <w:szCs w:val="18"/>
                <w:lang w:eastAsia="en-GB"/>
                <w:rPrChange w:id="1053" w:author="Minsu Jeon" w:date="2022-09-18T22:20:00Z">
                  <w:rPr>
                    <w:ins w:id="1054" w:author="Minsu Jeon" w:date="2022-09-18T22:00:00Z"/>
                    <w:rFonts w:cs="Arial"/>
                    <w:snapToGrid w:val="0"/>
                    <w:kern w:val="28"/>
                    <w:sz w:val="20"/>
                    <w:szCs w:val="20"/>
                  </w:rPr>
                </w:rPrChange>
              </w:rPr>
              <w:pPrChange w:id="1055"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56" w:author="Minsu Jeon" w:date="2022-09-18T22:00:00Z">
              <w:r w:rsidRPr="00D40719">
                <w:rPr>
                  <w:rFonts w:cstheme="minorHAnsi"/>
                  <w:szCs w:val="18"/>
                  <w:lang w:eastAsia="en-GB"/>
                  <w:rPrChange w:id="1057" w:author="Minsu Jeon" w:date="2022-09-18T22:20:00Z">
                    <w:rPr>
                      <w:rFonts w:cs="Arial"/>
                      <w:snapToGrid w:val="0"/>
                      <w:kern w:val="28"/>
                      <w:sz w:val="20"/>
                      <w:szCs w:val="20"/>
                    </w:rPr>
                  </w:rPrChange>
                </w:rPr>
                <w:t>Promote VTS sustainable development</w:t>
              </w:r>
              <w:r w:rsidRPr="00D40719">
                <w:rPr>
                  <w:rFonts w:cstheme="minorHAnsi"/>
                  <w:szCs w:val="18"/>
                  <w:lang w:eastAsia="en-GB"/>
                  <w:rPrChange w:id="1058" w:author="Minsu Jeon" w:date="2022-09-18T22:20:00Z">
                    <w:rPr>
                      <w:rFonts w:cs="Arial" w:hint="eastAsia"/>
                      <w:snapToGrid w:val="0"/>
                      <w:kern w:val="28"/>
                      <w:sz w:val="20"/>
                      <w:szCs w:val="20"/>
                    </w:rPr>
                  </w:rPrChange>
                </w:rPr>
                <w:t xml:space="preserve"> </w:t>
              </w:r>
            </w:ins>
          </w:p>
          <w:p w14:paraId="79E9B175"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59" w:author="Minsu Jeon" w:date="2022-09-18T21:12:00Z"/>
                <w:rFonts w:cstheme="minorHAnsi"/>
                <w:szCs w:val="18"/>
                <w:lang w:eastAsia="en-GB"/>
              </w:rPr>
            </w:pPr>
          </w:p>
        </w:tc>
        <w:tc>
          <w:tcPr>
            <w:tcW w:w="1559" w:type="dxa"/>
            <w:tcPrChange w:id="1060" w:author="Minsu Jeon" w:date="2022-09-18T22:21:00Z">
              <w:tcPr>
                <w:tcW w:w="1879" w:type="dxa"/>
                <w:gridSpan w:val="3"/>
              </w:tcPr>
            </w:tcPrChange>
          </w:tcPr>
          <w:p w14:paraId="1549BCAF" w14:textId="5E9BEB99" w:rsidR="006C567D" w:rsidRPr="00D40719" w:rsidRDefault="007F59CD" w:rsidP="009074AF">
            <w:pPr>
              <w:cnfStyle w:val="000000000000" w:firstRow="0" w:lastRow="0" w:firstColumn="0" w:lastColumn="0" w:oddVBand="0" w:evenVBand="0" w:oddHBand="0" w:evenHBand="0" w:firstRowFirstColumn="0" w:firstRowLastColumn="0" w:lastRowFirstColumn="0" w:lastRowLastColumn="0"/>
              <w:rPr>
                <w:ins w:id="1061" w:author="Minsu Jeon" w:date="2022-09-18T21:12:00Z"/>
                <w:rFonts w:cstheme="minorHAnsi"/>
                <w:szCs w:val="18"/>
                <w:rPrChange w:id="1062" w:author="Minsu Jeon" w:date="2022-09-18T22:20:00Z">
                  <w:rPr>
                    <w:ins w:id="1063" w:author="Minsu Jeon" w:date="2022-09-18T21:12:00Z"/>
                    <w:rFonts w:ascii="Calibri" w:hAnsi="Calibri" w:cs="Arial"/>
                    <w:szCs w:val="18"/>
                  </w:rPr>
                </w:rPrChange>
              </w:rPr>
            </w:pPr>
            <w:ins w:id="1064" w:author="Minsu Jeon" w:date="2022-09-18T22:00:00Z">
              <w:r w:rsidRPr="00D40719">
                <w:rPr>
                  <w:rFonts w:cstheme="minorHAnsi"/>
                  <w:szCs w:val="18"/>
                  <w:rPrChange w:id="1065" w:author="Minsu Jeon" w:date="2022-09-18T22:20:00Z">
                    <w:rPr>
                      <w:rFonts w:ascii="Calibri" w:hAnsi="Calibri" w:cs="Arial"/>
                      <w:szCs w:val="18"/>
                    </w:rPr>
                  </w:rPrChange>
                </w:rPr>
                <w:t>New guideline</w:t>
              </w:r>
            </w:ins>
          </w:p>
        </w:tc>
        <w:tc>
          <w:tcPr>
            <w:tcW w:w="1276" w:type="dxa"/>
            <w:tcPrChange w:id="1066" w:author="Minsu Jeon" w:date="2022-09-18T22:21:00Z">
              <w:tcPr>
                <w:tcW w:w="1334" w:type="dxa"/>
                <w:gridSpan w:val="2"/>
              </w:tcPr>
            </w:tcPrChange>
          </w:tcPr>
          <w:p w14:paraId="48D83DB2" w14:textId="659B1B46"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1067" w:author="Minsu Jeon" w:date="2022-09-18T21:12:00Z"/>
                <w:rFonts w:cstheme="minorHAnsi"/>
                <w:szCs w:val="18"/>
                <w:lang w:eastAsia="en-GB"/>
              </w:rPr>
            </w:pPr>
            <w:ins w:id="1068" w:author="Minsu Jeon" w:date="2022-09-18T21:47:00Z">
              <w:r w:rsidRPr="00D40719">
                <w:rPr>
                  <w:rFonts w:cstheme="minorHAnsi"/>
                  <w:szCs w:val="18"/>
                  <w:lang w:eastAsia="en-GB"/>
                </w:rPr>
                <w:t>VTS</w:t>
              </w:r>
            </w:ins>
          </w:p>
        </w:tc>
        <w:tc>
          <w:tcPr>
            <w:tcW w:w="1418" w:type="dxa"/>
            <w:tcPrChange w:id="1069" w:author="Minsu Jeon" w:date="2022-09-18T22:21:00Z">
              <w:tcPr>
                <w:tcW w:w="1324" w:type="dxa"/>
                <w:gridSpan w:val="2"/>
              </w:tcPr>
            </w:tcPrChange>
          </w:tcPr>
          <w:p w14:paraId="2AC3B161" w14:textId="330D28C9"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1070" w:author="Minsu Jeon" w:date="2022-09-18T21:12:00Z"/>
                <w:rFonts w:cstheme="minorHAnsi"/>
                <w:szCs w:val="18"/>
                <w:lang w:eastAsia="en-GB"/>
              </w:rPr>
            </w:pPr>
            <w:ins w:id="1071" w:author="Minsu Jeon" w:date="2022-09-18T21:47:00Z">
              <w:r w:rsidRPr="00D40719">
                <w:rPr>
                  <w:rFonts w:cstheme="minorHAnsi"/>
                  <w:szCs w:val="18"/>
                  <w:lang w:eastAsia="en-GB"/>
                </w:rPr>
                <w:t>VTS</w:t>
              </w:r>
            </w:ins>
            <w:ins w:id="1072" w:author="Minsu Jeon" w:date="2022-09-18T22:00:00Z">
              <w:r w:rsidR="007F59CD" w:rsidRPr="00D40719">
                <w:rPr>
                  <w:rFonts w:cstheme="minorHAnsi"/>
                  <w:szCs w:val="18"/>
                  <w:lang w:eastAsia="en-GB"/>
                </w:rPr>
                <w:t xml:space="preserve"> 1.8.1</w:t>
              </w:r>
            </w:ins>
          </w:p>
        </w:tc>
        <w:tc>
          <w:tcPr>
            <w:tcW w:w="1098" w:type="dxa"/>
            <w:tcPrChange w:id="1073" w:author="Minsu Jeon" w:date="2022-09-18T22:21:00Z">
              <w:tcPr>
                <w:tcW w:w="1486" w:type="dxa"/>
                <w:gridSpan w:val="2"/>
              </w:tcPr>
            </w:tcPrChange>
          </w:tcPr>
          <w:p w14:paraId="3078964E"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74" w:author="Minsu Jeon" w:date="2022-09-18T21:12:00Z"/>
                <w:rFonts w:cstheme="minorHAnsi"/>
                <w:szCs w:val="18"/>
                <w:lang w:eastAsia="en-GB"/>
              </w:rPr>
            </w:pPr>
          </w:p>
        </w:tc>
      </w:tr>
      <w:tr w:rsidR="00A70ED8" w:rsidRPr="00D40719" w14:paraId="372D80C5" w14:textId="77777777" w:rsidTr="00A70ED8">
        <w:trPr>
          <w:cnfStyle w:val="000000100000" w:firstRow="0" w:lastRow="0" w:firstColumn="0" w:lastColumn="0" w:oddVBand="0" w:evenVBand="0" w:oddHBand="1" w:evenHBand="0" w:firstRowFirstColumn="0" w:firstRowLastColumn="0" w:lastRowFirstColumn="0" w:lastRowLastColumn="0"/>
          <w:ins w:id="1075"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076" w:author="Minsu Jeon" w:date="2022-09-18T22:21:00Z">
              <w:tcPr>
                <w:tcW w:w="1097" w:type="dxa"/>
              </w:tcPr>
            </w:tcPrChange>
          </w:tcPr>
          <w:p w14:paraId="06D8FA26" w14:textId="77777777" w:rsidR="00E154EA" w:rsidRPr="00D40719" w:rsidRDefault="00E154EA" w:rsidP="009074AF">
            <w:pPr>
              <w:cnfStyle w:val="001000100000" w:firstRow="0" w:lastRow="0" w:firstColumn="1" w:lastColumn="0" w:oddVBand="0" w:evenVBand="0" w:oddHBand="1" w:evenHBand="0" w:firstRowFirstColumn="0" w:firstRowLastColumn="0" w:lastRowFirstColumn="0" w:lastRowLastColumn="0"/>
              <w:rPr>
                <w:ins w:id="1077" w:author="Minsu Jeon" w:date="2022-09-18T21:59:00Z"/>
                <w:rFonts w:cstheme="minorHAnsi"/>
                <w:szCs w:val="18"/>
                <w:lang w:eastAsia="en-GB"/>
              </w:rPr>
            </w:pPr>
          </w:p>
        </w:tc>
        <w:tc>
          <w:tcPr>
            <w:tcW w:w="1450" w:type="dxa"/>
            <w:tcPrChange w:id="1078" w:author="Minsu Jeon" w:date="2022-09-18T22:21:00Z">
              <w:tcPr>
                <w:tcW w:w="1450" w:type="dxa"/>
              </w:tcPr>
            </w:tcPrChange>
          </w:tcPr>
          <w:p w14:paraId="4D012B24" w14:textId="31277441" w:rsidR="00E154EA" w:rsidRPr="00D40719" w:rsidRDefault="00897A7E" w:rsidP="009074AF">
            <w:pPr>
              <w:cnfStyle w:val="000000100000" w:firstRow="0" w:lastRow="0" w:firstColumn="0" w:lastColumn="0" w:oddVBand="0" w:evenVBand="0" w:oddHBand="1" w:evenHBand="0" w:firstRowFirstColumn="0" w:firstRowLastColumn="0" w:lastRowFirstColumn="0" w:lastRowLastColumn="0"/>
              <w:rPr>
                <w:ins w:id="1079" w:author="Minsu Jeon" w:date="2022-09-18T21:59:00Z"/>
                <w:rFonts w:cstheme="minorHAnsi"/>
                <w:szCs w:val="18"/>
                <w:lang w:eastAsia="en-GB"/>
              </w:rPr>
            </w:pPr>
            <w:ins w:id="1080" w:author="Minsu Jeon" w:date="2022-09-18T22:02:00Z">
              <w:r w:rsidRPr="00D40719">
                <w:rPr>
                  <w:rFonts w:cstheme="minorHAnsi"/>
                  <w:szCs w:val="18"/>
                  <w:lang w:eastAsia="en-GB"/>
                </w:rPr>
                <w:t>all</w:t>
              </w:r>
            </w:ins>
          </w:p>
        </w:tc>
        <w:tc>
          <w:tcPr>
            <w:tcW w:w="2977" w:type="dxa"/>
            <w:tcPrChange w:id="1081" w:author="Minsu Jeon" w:date="2022-09-18T22:21:00Z">
              <w:tcPr>
                <w:tcW w:w="2977" w:type="dxa"/>
                <w:gridSpan w:val="2"/>
              </w:tcPr>
            </w:tcPrChange>
          </w:tcPr>
          <w:p w14:paraId="40E0EBC7" w14:textId="1CEFA3D8" w:rsidR="00E154EA" w:rsidRPr="00D40719" w:rsidRDefault="00897A7E" w:rsidP="009E5C0B">
            <w:pPr>
              <w:cnfStyle w:val="000000100000" w:firstRow="0" w:lastRow="0" w:firstColumn="0" w:lastColumn="0" w:oddVBand="0" w:evenVBand="0" w:oddHBand="1" w:evenHBand="0" w:firstRowFirstColumn="0" w:firstRowLastColumn="0" w:lastRowFirstColumn="0" w:lastRowLastColumn="0"/>
              <w:rPr>
                <w:ins w:id="1082" w:author="Minsu Jeon" w:date="2022-09-18T21:59:00Z"/>
                <w:rFonts w:cstheme="minorHAnsi"/>
                <w:szCs w:val="18"/>
                <w:lang w:eastAsia="en-GB"/>
              </w:rPr>
            </w:pPr>
            <w:ins w:id="1083" w:author="Minsu Jeon" w:date="2022-09-18T22:02:00Z">
              <w:r w:rsidRPr="00D40719">
                <w:rPr>
                  <w:rFonts w:cstheme="minorHAnsi"/>
                  <w:szCs w:val="18"/>
                  <w:lang w:eastAsia="en-GB"/>
                  <w:rPrChange w:id="1084" w:author="Minsu Jeon" w:date="2022-09-18T22:20:00Z">
                    <w:rPr>
                      <w:rFonts w:eastAsiaTheme="minorEastAsia"/>
                    </w:rPr>
                  </w:rPrChange>
                </w:rPr>
                <w:t>Update and publish the VTS Manual and develop related procedures for its future management</w:t>
              </w:r>
            </w:ins>
          </w:p>
        </w:tc>
        <w:tc>
          <w:tcPr>
            <w:tcW w:w="3685" w:type="dxa"/>
            <w:tcPrChange w:id="1085" w:author="Minsu Jeon" w:date="2022-09-18T22:21:00Z">
              <w:tcPr>
                <w:tcW w:w="3260" w:type="dxa"/>
                <w:gridSpan w:val="2"/>
              </w:tcPr>
            </w:tcPrChange>
          </w:tcPr>
          <w:p w14:paraId="0FC21A1F"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086" w:author="Minsu Jeon" w:date="2022-09-18T21:59:00Z"/>
                <w:rFonts w:cstheme="minorHAnsi"/>
                <w:szCs w:val="18"/>
                <w:lang w:eastAsia="en-GB"/>
              </w:rPr>
            </w:pPr>
          </w:p>
        </w:tc>
        <w:tc>
          <w:tcPr>
            <w:tcW w:w="1559" w:type="dxa"/>
            <w:tcPrChange w:id="1087" w:author="Minsu Jeon" w:date="2022-09-18T22:21:00Z">
              <w:tcPr>
                <w:tcW w:w="1632" w:type="dxa"/>
                <w:gridSpan w:val="2"/>
              </w:tcPr>
            </w:tcPrChange>
          </w:tcPr>
          <w:p w14:paraId="2470CF29" w14:textId="13886498" w:rsidR="00E154EA" w:rsidRPr="00D40719" w:rsidRDefault="00897A7E" w:rsidP="009074AF">
            <w:pPr>
              <w:cnfStyle w:val="000000100000" w:firstRow="0" w:lastRow="0" w:firstColumn="0" w:lastColumn="0" w:oddVBand="0" w:evenVBand="0" w:oddHBand="1" w:evenHBand="0" w:firstRowFirstColumn="0" w:firstRowLastColumn="0" w:lastRowFirstColumn="0" w:lastRowLastColumn="0"/>
              <w:rPr>
                <w:ins w:id="1088" w:author="Minsu Jeon" w:date="2022-09-18T21:59:00Z"/>
                <w:rFonts w:cstheme="minorHAnsi"/>
                <w:szCs w:val="18"/>
                <w:rPrChange w:id="1089" w:author="Minsu Jeon" w:date="2022-09-18T22:20:00Z">
                  <w:rPr>
                    <w:ins w:id="1090" w:author="Minsu Jeon" w:date="2022-09-18T21:59:00Z"/>
                    <w:rFonts w:ascii="Calibri" w:hAnsi="Calibri" w:cs="Arial"/>
                    <w:szCs w:val="18"/>
                  </w:rPr>
                </w:rPrChange>
              </w:rPr>
            </w:pPr>
            <w:ins w:id="1091" w:author="Minsu Jeon" w:date="2022-09-18T22:02:00Z">
              <w:r w:rsidRPr="00D40719">
                <w:rPr>
                  <w:rFonts w:cstheme="minorHAnsi"/>
                  <w:szCs w:val="18"/>
                  <w:rPrChange w:id="1092" w:author="Minsu Jeon" w:date="2022-09-18T22:20:00Z">
                    <w:rPr>
                      <w:rFonts w:ascii="Calibri" w:hAnsi="Calibri" w:cs="Arial"/>
                      <w:szCs w:val="18"/>
                    </w:rPr>
                  </w:rPrChange>
                </w:rPr>
                <w:t>Revised VTS manual</w:t>
              </w:r>
            </w:ins>
          </w:p>
        </w:tc>
        <w:tc>
          <w:tcPr>
            <w:tcW w:w="1276" w:type="dxa"/>
            <w:tcPrChange w:id="1093" w:author="Minsu Jeon" w:date="2022-09-18T22:21:00Z">
              <w:tcPr>
                <w:tcW w:w="1334" w:type="dxa"/>
                <w:gridSpan w:val="2"/>
              </w:tcPr>
            </w:tcPrChange>
          </w:tcPr>
          <w:p w14:paraId="16C81EB4" w14:textId="3AB927FE" w:rsidR="00E154EA" w:rsidRPr="00D40719" w:rsidRDefault="00ED33E3" w:rsidP="009074AF">
            <w:pPr>
              <w:cnfStyle w:val="000000100000" w:firstRow="0" w:lastRow="0" w:firstColumn="0" w:lastColumn="0" w:oddVBand="0" w:evenVBand="0" w:oddHBand="1" w:evenHBand="0" w:firstRowFirstColumn="0" w:firstRowLastColumn="0" w:lastRowFirstColumn="0" w:lastRowLastColumn="0"/>
              <w:rPr>
                <w:ins w:id="1094" w:author="Minsu Jeon" w:date="2022-09-18T21:59:00Z"/>
                <w:rFonts w:cstheme="minorHAnsi"/>
                <w:szCs w:val="18"/>
                <w:lang w:eastAsia="en-GB"/>
              </w:rPr>
            </w:pPr>
            <w:ins w:id="1095" w:author="Minsu Jeon" w:date="2022-09-18T22:03:00Z">
              <w:r w:rsidRPr="00D40719">
                <w:rPr>
                  <w:rFonts w:cstheme="minorHAnsi"/>
                  <w:szCs w:val="18"/>
                  <w:lang w:eastAsia="en-GB"/>
                </w:rPr>
                <w:t>VTS</w:t>
              </w:r>
            </w:ins>
          </w:p>
        </w:tc>
        <w:tc>
          <w:tcPr>
            <w:tcW w:w="1418" w:type="dxa"/>
            <w:tcPrChange w:id="1096" w:author="Minsu Jeon" w:date="2022-09-18T22:21:00Z">
              <w:tcPr>
                <w:tcW w:w="1324" w:type="dxa"/>
                <w:gridSpan w:val="2"/>
              </w:tcPr>
            </w:tcPrChange>
          </w:tcPr>
          <w:p w14:paraId="164EABD2" w14:textId="007D14C8" w:rsidR="00E154EA" w:rsidRPr="00D40719" w:rsidRDefault="00ED33E3" w:rsidP="009074AF">
            <w:pPr>
              <w:cnfStyle w:val="000000100000" w:firstRow="0" w:lastRow="0" w:firstColumn="0" w:lastColumn="0" w:oddVBand="0" w:evenVBand="0" w:oddHBand="1" w:evenHBand="0" w:firstRowFirstColumn="0" w:firstRowLastColumn="0" w:lastRowFirstColumn="0" w:lastRowLastColumn="0"/>
              <w:rPr>
                <w:ins w:id="1097" w:author="Minsu Jeon" w:date="2022-09-18T21:59:00Z"/>
                <w:rFonts w:cstheme="minorHAnsi"/>
                <w:szCs w:val="18"/>
                <w:lang w:eastAsia="en-GB"/>
              </w:rPr>
            </w:pPr>
            <w:ins w:id="1098" w:author="Minsu Jeon" w:date="2022-09-18T22:03:00Z">
              <w:r w:rsidRPr="00D40719">
                <w:rPr>
                  <w:rFonts w:cstheme="minorHAnsi"/>
                  <w:szCs w:val="18"/>
                  <w:lang w:eastAsia="en-GB"/>
                </w:rPr>
                <w:t>VTS</w:t>
              </w:r>
            </w:ins>
            <w:ins w:id="1099" w:author="Minsu Jeon" w:date="2022-09-18T22:04:00Z">
              <w:r w:rsidR="00087C14" w:rsidRPr="00D40719">
                <w:rPr>
                  <w:rFonts w:cstheme="minorHAnsi"/>
                  <w:szCs w:val="18"/>
                  <w:lang w:eastAsia="en-GB"/>
                </w:rPr>
                <w:t xml:space="preserve"> 1.9.2</w:t>
              </w:r>
            </w:ins>
          </w:p>
        </w:tc>
        <w:tc>
          <w:tcPr>
            <w:tcW w:w="1098" w:type="dxa"/>
            <w:tcPrChange w:id="1100" w:author="Minsu Jeon" w:date="2022-09-18T22:21:00Z">
              <w:tcPr>
                <w:tcW w:w="1486" w:type="dxa"/>
                <w:gridSpan w:val="2"/>
              </w:tcPr>
            </w:tcPrChange>
          </w:tcPr>
          <w:p w14:paraId="63225541"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01" w:author="Minsu Jeon" w:date="2022-09-18T21:59:00Z"/>
                <w:rFonts w:cstheme="minorHAnsi"/>
                <w:szCs w:val="18"/>
                <w:lang w:eastAsia="en-GB"/>
              </w:rPr>
            </w:pPr>
          </w:p>
        </w:tc>
      </w:tr>
      <w:tr w:rsidR="00A70ED8" w:rsidRPr="00D40719" w14:paraId="2A81BC0F" w14:textId="77777777" w:rsidTr="00A70ED8">
        <w:trPr>
          <w:ins w:id="1102"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103" w:author="Minsu Jeon" w:date="2022-09-18T22:21:00Z">
              <w:tcPr>
                <w:tcW w:w="1097" w:type="dxa"/>
              </w:tcPr>
            </w:tcPrChange>
          </w:tcPr>
          <w:p w14:paraId="78317FD8" w14:textId="77777777" w:rsidR="00E154EA" w:rsidRPr="00D40719" w:rsidRDefault="00E154EA" w:rsidP="009074AF">
            <w:pPr>
              <w:rPr>
                <w:ins w:id="1104" w:author="Minsu Jeon" w:date="2022-09-18T21:59:00Z"/>
                <w:rFonts w:cstheme="minorHAnsi"/>
                <w:szCs w:val="18"/>
                <w:lang w:eastAsia="en-GB"/>
              </w:rPr>
            </w:pPr>
          </w:p>
        </w:tc>
        <w:tc>
          <w:tcPr>
            <w:tcW w:w="1450" w:type="dxa"/>
            <w:tcPrChange w:id="1105" w:author="Minsu Jeon" w:date="2022-09-18T22:21:00Z">
              <w:tcPr>
                <w:tcW w:w="1450" w:type="dxa"/>
              </w:tcPr>
            </w:tcPrChange>
          </w:tcPr>
          <w:p w14:paraId="1E02881E" w14:textId="12A9944F"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06" w:author="Minsu Jeon" w:date="2022-09-18T21:59:00Z"/>
                <w:rFonts w:cstheme="minorHAnsi"/>
                <w:szCs w:val="18"/>
                <w:lang w:eastAsia="en-GB"/>
              </w:rPr>
            </w:pPr>
            <w:ins w:id="1107" w:author="Minsu Jeon" w:date="2022-09-18T22:03:00Z">
              <w:r w:rsidRPr="00D40719">
                <w:rPr>
                  <w:rFonts w:cstheme="minorHAnsi"/>
                  <w:szCs w:val="18"/>
                  <w:lang w:eastAsia="en-GB"/>
                </w:rPr>
                <w:t>all</w:t>
              </w:r>
            </w:ins>
          </w:p>
        </w:tc>
        <w:tc>
          <w:tcPr>
            <w:tcW w:w="2977" w:type="dxa"/>
            <w:tcPrChange w:id="1108" w:author="Minsu Jeon" w:date="2022-09-18T22:21:00Z">
              <w:tcPr>
                <w:tcW w:w="2977" w:type="dxa"/>
                <w:gridSpan w:val="2"/>
              </w:tcPr>
            </w:tcPrChange>
          </w:tcPr>
          <w:p w14:paraId="622CAA1B" w14:textId="611EAAB5" w:rsidR="00E154EA" w:rsidRPr="00D40719" w:rsidRDefault="00ED33E3" w:rsidP="009E5C0B">
            <w:pPr>
              <w:cnfStyle w:val="000000000000" w:firstRow="0" w:lastRow="0" w:firstColumn="0" w:lastColumn="0" w:oddVBand="0" w:evenVBand="0" w:oddHBand="0" w:evenHBand="0" w:firstRowFirstColumn="0" w:firstRowLastColumn="0" w:lastRowFirstColumn="0" w:lastRowLastColumn="0"/>
              <w:rPr>
                <w:ins w:id="1109" w:author="Minsu Jeon" w:date="2022-09-18T21:59:00Z"/>
                <w:rFonts w:cstheme="minorHAnsi"/>
                <w:szCs w:val="18"/>
                <w:lang w:eastAsia="en-GB"/>
              </w:rPr>
            </w:pPr>
            <w:ins w:id="1110" w:author="Minsu Jeon" w:date="2022-09-18T22:03:00Z">
              <w:r w:rsidRPr="00D40719">
                <w:rPr>
                  <w:rFonts w:cstheme="minorHAnsi"/>
                  <w:szCs w:val="18"/>
                  <w:lang w:eastAsia="en-GB"/>
                  <w:rPrChange w:id="1111" w:author="Minsu Jeon" w:date="2022-09-18T22:20:00Z">
                    <w:rPr>
                      <w:rFonts w:eastAsiaTheme="minorEastAsia"/>
                    </w:rPr>
                  </w:rPrChange>
                </w:rPr>
                <w:t>Develop procedures for the ongoing management and conduct of the Global VTS Questionnaire</w:t>
              </w:r>
            </w:ins>
          </w:p>
        </w:tc>
        <w:tc>
          <w:tcPr>
            <w:tcW w:w="3685" w:type="dxa"/>
            <w:tcPrChange w:id="1112" w:author="Minsu Jeon" w:date="2022-09-18T22:21:00Z">
              <w:tcPr>
                <w:tcW w:w="3260" w:type="dxa"/>
                <w:gridSpan w:val="2"/>
              </w:tcPr>
            </w:tcPrChange>
          </w:tcPr>
          <w:p w14:paraId="6686CB63"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13" w:author="Minsu Jeon" w:date="2022-09-18T21:59:00Z"/>
                <w:rFonts w:cstheme="minorHAnsi"/>
                <w:szCs w:val="18"/>
                <w:lang w:eastAsia="en-GB"/>
              </w:rPr>
            </w:pPr>
          </w:p>
        </w:tc>
        <w:tc>
          <w:tcPr>
            <w:tcW w:w="1559" w:type="dxa"/>
            <w:tcPrChange w:id="1114" w:author="Minsu Jeon" w:date="2022-09-18T22:21:00Z">
              <w:tcPr>
                <w:tcW w:w="1632" w:type="dxa"/>
                <w:gridSpan w:val="2"/>
              </w:tcPr>
            </w:tcPrChange>
          </w:tcPr>
          <w:p w14:paraId="5C357F49" w14:textId="22A48A7F"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15" w:author="Minsu Jeon" w:date="2022-09-18T21:59:00Z"/>
                <w:rFonts w:cstheme="minorHAnsi"/>
                <w:szCs w:val="18"/>
                <w:rPrChange w:id="1116" w:author="Minsu Jeon" w:date="2022-09-18T22:20:00Z">
                  <w:rPr>
                    <w:ins w:id="1117" w:author="Minsu Jeon" w:date="2022-09-18T21:59:00Z"/>
                    <w:rFonts w:ascii="Calibri" w:hAnsi="Calibri" w:cs="Arial"/>
                    <w:szCs w:val="18"/>
                  </w:rPr>
                </w:rPrChange>
              </w:rPr>
            </w:pPr>
            <w:ins w:id="1118" w:author="Minsu Jeon" w:date="2022-09-18T22:03:00Z">
              <w:r w:rsidRPr="00D40719">
                <w:rPr>
                  <w:rFonts w:cstheme="minorHAnsi"/>
                  <w:szCs w:val="18"/>
                  <w:rPrChange w:id="1119" w:author="Minsu Jeon" w:date="2022-09-18T22:20:00Z">
                    <w:rPr>
                      <w:rFonts w:ascii="Calibri" w:hAnsi="Calibri" w:cs="Arial"/>
                      <w:szCs w:val="18"/>
                    </w:rPr>
                  </w:rPrChange>
                </w:rPr>
                <w:t>questionnaire</w:t>
              </w:r>
            </w:ins>
          </w:p>
        </w:tc>
        <w:tc>
          <w:tcPr>
            <w:tcW w:w="1276" w:type="dxa"/>
            <w:tcPrChange w:id="1120" w:author="Minsu Jeon" w:date="2022-09-18T22:21:00Z">
              <w:tcPr>
                <w:tcW w:w="1334" w:type="dxa"/>
                <w:gridSpan w:val="2"/>
              </w:tcPr>
            </w:tcPrChange>
          </w:tcPr>
          <w:p w14:paraId="0B610A0F" w14:textId="5C17A1EA"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21" w:author="Minsu Jeon" w:date="2022-09-18T21:59:00Z"/>
                <w:rFonts w:cstheme="minorHAnsi"/>
                <w:szCs w:val="18"/>
                <w:lang w:eastAsia="en-GB"/>
              </w:rPr>
            </w:pPr>
            <w:ins w:id="1122" w:author="Minsu Jeon" w:date="2022-09-18T22:03:00Z">
              <w:r w:rsidRPr="00D40719">
                <w:rPr>
                  <w:rFonts w:cstheme="minorHAnsi"/>
                  <w:szCs w:val="18"/>
                  <w:lang w:eastAsia="en-GB"/>
                </w:rPr>
                <w:t>VTS</w:t>
              </w:r>
            </w:ins>
          </w:p>
        </w:tc>
        <w:tc>
          <w:tcPr>
            <w:tcW w:w="1418" w:type="dxa"/>
            <w:tcPrChange w:id="1123" w:author="Minsu Jeon" w:date="2022-09-18T22:21:00Z">
              <w:tcPr>
                <w:tcW w:w="1324" w:type="dxa"/>
                <w:gridSpan w:val="2"/>
              </w:tcPr>
            </w:tcPrChange>
          </w:tcPr>
          <w:p w14:paraId="24CBA290" w14:textId="6671C77A"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24" w:author="Minsu Jeon" w:date="2022-09-18T21:59:00Z"/>
                <w:rFonts w:cstheme="minorHAnsi"/>
                <w:szCs w:val="18"/>
                <w:lang w:eastAsia="en-GB"/>
              </w:rPr>
            </w:pPr>
            <w:ins w:id="1125" w:author="Minsu Jeon" w:date="2022-09-18T22:03:00Z">
              <w:r w:rsidRPr="00D40719">
                <w:rPr>
                  <w:rFonts w:cstheme="minorHAnsi"/>
                  <w:szCs w:val="18"/>
                  <w:lang w:eastAsia="en-GB"/>
                </w:rPr>
                <w:t>VTS 1.9.3</w:t>
              </w:r>
            </w:ins>
          </w:p>
        </w:tc>
        <w:tc>
          <w:tcPr>
            <w:tcW w:w="1098" w:type="dxa"/>
            <w:tcPrChange w:id="1126" w:author="Minsu Jeon" w:date="2022-09-18T22:21:00Z">
              <w:tcPr>
                <w:tcW w:w="1486" w:type="dxa"/>
                <w:gridSpan w:val="2"/>
              </w:tcPr>
            </w:tcPrChange>
          </w:tcPr>
          <w:p w14:paraId="3328423C"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27" w:author="Minsu Jeon" w:date="2022-09-18T21:59:00Z"/>
                <w:rFonts w:cstheme="minorHAnsi"/>
                <w:szCs w:val="18"/>
                <w:lang w:eastAsia="en-GB"/>
              </w:rPr>
            </w:pPr>
          </w:p>
        </w:tc>
      </w:tr>
      <w:tr w:rsidR="00A70ED8" w:rsidRPr="00D40719" w14:paraId="06552898" w14:textId="77777777" w:rsidTr="00A70ED8">
        <w:trPr>
          <w:cnfStyle w:val="000000100000" w:firstRow="0" w:lastRow="0" w:firstColumn="0" w:lastColumn="0" w:oddVBand="0" w:evenVBand="0" w:oddHBand="1" w:evenHBand="0" w:firstRowFirstColumn="0" w:firstRowLastColumn="0" w:lastRowFirstColumn="0" w:lastRowLastColumn="0"/>
          <w:ins w:id="1128"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129" w:author="Minsu Jeon" w:date="2022-09-18T22:21:00Z">
              <w:tcPr>
                <w:tcW w:w="1097" w:type="dxa"/>
              </w:tcPr>
            </w:tcPrChange>
          </w:tcPr>
          <w:p w14:paraId="706B3044" w14:textId="77777777" w:rsidR="00E154EA" w:rsidRPr="00D40719" w:rsidRDefault="00E154EA" w:rsidP="009074AF">
            <w:pPr>
              <w:cnfStyle w:val="001000100000" w:firstRow="0" w:lastRow="0" w:firstColumn="1" w:lastColumn="0" w:oddVBand="0" w:evenVBand="0" w:oddHBand="1" w:evenHBand="0" w:firstRowFirstColumn="0" w:firstRowLastColumn="0" w:lastRowFirstColumn="0" w:lastRowLastColumn="0"/>
              <w:rPr>
                <w:ins w:id="1130" w:author="Minsu Jeon" w:date="2022-09-18T21:59:00Z"/>
                <w:rFonts w:cstheme="minorHAnsi"/>
                <w:szCs w:val="18"/>
                <w:lang w:eastAsia="en-GB"/>
              </w:rPr>
            </w:pPr>
          </w:p>
        </w:tc>
        <w:tc>
          <w:tcPr>
            <w:tcW w:w="1450" w:type="dxa"/>
            <w:tcPrChange w:id="1131" w:author="Minsu Jeon" w:date="2022-09-18T22:21:00Z">
              <w:tcPr>
                <w:tcW w:w="1450" w:type="dxa"/>
              </w:tcPr>
            </w:tcPrChange>
          </w:tcPr>
          <w:p w14:paraId="5B279EF5" w14:textId="347B6711" w:rsidR="00E154EA" w:rsidRPr="00D40719" w:rsidRDefault="00FE6010" w:rsidP="009074AF">
            <w:pPr>
              <w:cnfStyle w:val="000000100000" w:firstRow="0" w:lastRow="0" w:firstColumn="0" w:lastColumn="0" w:oddVBand="0" w:evenVBand="0" w:oddHBand="1" w:evenHBand="0" w:firstRowFirstColumn="0" w:firstRowLastColumn="0" w:lastRowFirstColumn="0" w:lastRowLastColumn="0"/>
              <w:rPr>
                <w:ins w:id="1132" w:author="Minsu Jeon" w:date="2022-09-18T21:59:00Z"/>
                <w:rFonts w:cstheme="minorHAnsi"/>
                <w:szCs w:val="18"/>
                <w:lang w:eastAsia="en-GB"/>
              </w:rPr>
            </w:pPr>
            <w:ins w:id="1133" w:author="Minsu Jeon" w:date="2022-09-18T22:04:00Z">
              <w:r w:rsidRPr="00D40719">
                <w:rPr>
                  <w:rFonts w:cstheme="minorHAnsi"/>
                  <w:szCs w:val="18"/>
                  <w:lang w:eastAsia="en-GB"/>
                </w:rPr>
                <w:t>all</w:t>
              </w:r>
            </w:ins>
          </w:p>
        </w:tc>
        <w:tc>
          <w:tcPr>
            <w:tcW w:w="2977" w:type="dxa"/>
            <w:tcPrChange w:id="1134" w:author="Minsu Jeon" w:date="2022-09-18T22:21:00Z">
              <w:tcPr>
                <w:tcW w:w="2977" w:type="dxa"/>
                <w:gridSpan w:val="2"/>
              </w:tcPr>
            </w:tcPrChange>
          </w:tcPr>
          <w:p w14:paraId="1A09F965" w14:textId="3D7B6D70" w:rsidR="00E154EA" w:rsidRPr="00D40719" w:rsidRDefault="00FE6010" w:rsidP="009E5C0B">
            <w:pPr>
              <w:cnfStyle w:val="000000100000" w:firstRow="0" w:lastRow="0" w:firstColumn="0" w:lastColumn="0" w:oddVBand="0" w:evenVBand="0" w:oddHBand="1" w:evenHBand="0" w:firstRowFirstColumn="0" w:firstRowLastColumn="0" w:lastRowFirstColumn="0" w:lastRowLastColumn="0"/>
              <w:rPr>
                <w:ins w:id="1135" w:author="Minsu Jeon" w:date="2022-09-18T21:59:00Z"/>
                <w:rFonts w:cstheme="minorHAnsi"/>
                <w:szCs w:val="18"/>
                <w:lang w:eastAsia="en-GB"/>
              </w:rPr>
            </w:pPr>
            <w:ins w:id="1136" w:author="Minsu Jeon" w:date="2022-09-18T22:04:00Z">
              <w:r w:rsidRPr="00D40719">
                <w:rPr>
                  <w:rFonts w:cstheme="minorHAnsi"/>
                  <w:szCs w:val="18"/>
                  <w:lang w:eastAsia="en-GB"/>
                  <w:rPrChange w:id="1137" w:author="Minsu Jeon" w:date="2022-09-18T22:20:00Z">
                    <w:rPr>
                      <w:rFonts w:eastAsiaTheme="minorEastAsia"/>
                    </w:rPr>
                  </w:rPrChange>
                </w:rPr>
                <w:t>Prepare a “living document” on “Future VTS”, including emerging Technologies and Human Element</w:t>
              </w:r>
            </w:ins>
          </w:p>
        </w:tc>
        <w:tc>
          <w:tcPr>
            <w:tcW w:w="3685" w:type="dxa"/>
            <w:tcPrChange w:id="1138" w:author="Minsu Jeon" w:date="2022-09-18T22:21:00Z">
              <w:tcPr>
                <w:tcW w:w="3260" w:type="dxa"/>
                <w:gridSpan w:val="2"/>
              </w:tcPr>
            </w:tcPrChange>
          </w:tcPr>
          <w:p w14:paraId="0BB149BF"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39" w:author="Minsu Jeon" w:date="2022-09-18T21:59:00Z"/>
                <w:rFonts w:cstheme="minorHAnsi"/>
                <w:szCs w:val="18"/>
                <w:lang w:eastAsia="en-GB"/>
              </w:rPr>
            </w:pPr>
          </w:p>
        </w:tc>
        <w:tc>
          <w:tcPr>
            <w:tcW w:w="1559" w:type="dxa"/>
            <w:tcPrChange w:id="1140" w:author="Minsu Jeon" w:date="2022-09-18T22:21:00Z">
              <w:tcPr>
                <w:tcW w:w="1632" w:type="dxa"/>
                <w:gridSpan w:val="2"/>
              </w:tcPr>
            </w:tcPrChange>
          </w:tcPr>
          <w:p w14:paraId="2B66E4C0" w14:textId="5F6BD873" w:rsidR="00E154EA" w:rsidRPr="00D40719" w:rsidRDefault="002E3B20" w:rsidP="009074AF">
            <w:pPr>
              <w:cnfStyle w:val="000000100000" w:firstRow="0" w:lastRow="0" w:firstColumn="0" w:lastColumn="0" w:oddVBand="0" w:evenVBand="0" w:oddHBand="1" w:evenHBand="0" w:firstRowFirstColumn="0" w:firstRowLastColumn="0" w:lastRowFirstColumn="0" w:lastRowLastColumn="0"/>
              <w:rPr>
                <w:ins w:id="1141" w:author="Minsu Jeon" w:date="2022-09-18T21:59:00Z"/>
                <w:rFonts w:cstheme="minorHAnsi"/>
                <w:szCs w:val="18"/>
                <w:rPrChange w:id="1142" w:author="Minsu Jeon" w:date="2022-09-18T22:20:00Z">
                  <w:rPr>
                    <w:ins w:id="1143" w:author="Minsu Jeon" w:date="2022-09-18T21:59:00Z"/>
                    <w:rFonts w:ascii="Calibri" w:hAnsi="Calibri" w:cs="Arial"/>
                    <w:szCs w:val="18"/>
                  </w:rPr>
                </w:rPrChange>
              </w:rPr>
            </w:pPr>
            <w:ins w:id="1144" w:author="Minsu Jeon" w:date="2022-09-18T22:05:00Z">
              <w:r w:rsidRPr="00D40719">
                <w:rPr>
                  <w:rFonts w:cstheme="minorHAnsi"/>
                  <w:szCs w:val="18"/>
                  <w:rPrChange w:id="1145" w:author="Minsu Jeon" w:date="2022-09-18T22:20:00Z">
                    <w:rPr>
                      <w:rFonts w:ascii="Calibri" w:hAnsi="Calibri" w:cs="Arial"/>
                      <w:szCs w:val="18"/>
                    </w:rPr>
                  </w:rPrChange>
                </w:rPr>
                <w:t>Living document</w:t>
              </w:r>
            </w:ins>
          </w:p>
        </w:tc>
        <w:tc>
          <w:tcPr>
            <w:tcW w:w="1276" w:type="dxa"/>
            <w:tcPrChange w:id="1146" w:author="Minsu Jeon" w:date="2022-09-18T22:21:00Z">
              <w:tcPr>
                <w:tcW w:w="1334" w:type="dxa"/>
                <w:gridSpan w:val="2"/>
              </w:tcPr>
            </w:tcPrChange>
          </w:tcPr>
          <w:p w14:paraId="256274B7" w14:textId="79C9D273" w:rsidR="00E154EA" w:rsidRPr="00D40719" w:rsidRDefault="00087C14" w:rsidP="009074AF">
            <w:pPr>
              <w:cnfStyle w:val="000000100000" w:firstRow="0" w:lastRow="0" w:firstColumn="0" w:lastColumn="0" w:oddVBand="0" w:evenVBand="0" w:oddHBand="1" w:evenHBand="0" w:firstRowFirstColumn="0" w:firstRowLastColumn="0" w:lastRowFirstColumn="0" w:lastRowLastColumn="0"/>
              <w:rPr>
                <w:ins w:id="1147" w:author="Minsu Jeon" w:date="2022-09-18T21:59:00Z"/>
                <w:rFonts w:cstheme="minorHAnsi"/>
                <w:szCs w:val="18"/>
                <w:lang w:eastAsia="en-GB"/>
              </w:rPr>
            </w:pPr>
            <w:ins w:id="1148" w:author="Minsu Jeon" w:date="2022-09-18T22:04:00Z">
              <w:r w:rsidRPr="00D40719">
                <w:rPr>
                  <w:rFonts w:cstheme="minorHAnsi"/>
                  <w:szCs w:val="18"/>
                  <w:lang w:eastAsia="en-GB"/>
                </w:rPr>
                <w:t>VTS</w:t>
              </w:r>
            </w:ins>
          </w:p>
        </w:tc>
        <w:tc>
          <w:tcPr>
            <w:tcW w:w="1418" w:type="dxa"/>
            <w:tcPrChange w:id="1149" w:author="Minsu Jeon" w:date="2022-09-18T22:21:00Z">
              <w:tcPr>
                <w:tcW w:w="1324" w:type="dxa"/>
                <w:gridSpan w:val="2"/>
              </w:tcPr>
            </w:tcPrChange>
          </w:tcPr>
          <w:p w14:paraId="4D245796" w14:textId="5CBF1FAC" w:rsidR="00E154EA" w:rsidRPr="00D40719" w:rsidRDefault="00087C14" w:rsidP="009074AF">
            <w:pPr>
              <w:cnfStyle w:val="000000100000" w:firstRow="0" w:lastRow="0" w:firstColumn="0" w:lastColumn="0" w:oddVBand="0" w:evenVBand="0" w:oddHBand="1" w:evenHBand="0" w:firstRowFirstColumn="0" w:firstRowLastColumn="0" w:lastRowFirstColumn="0" w:lastRowLastColumn="0"/>
              <w:rPr>
                <w:ins w:id="1150" w:author="Minsu Jeon" w:date="2022-09-18T21:59:00Z"/>
                <w:rFonts w:cstheme="minorHAnsi"/>
                <w:szCs w:val="18"/>
                <w:lang w:eastAsia="en-GB"/>
              </w:rPr>
            </w:pPr>
            <w:ins w:id="1151" w:author="Minsu Jeon" w:date="2022-09-18T22:04:00Z">
              <w:r w:rsidRPr="00D40719">
                <w:rPr>
                  <w:rFonts w:cstheme="minorHAnsi"/>
                  <w:szCs w:val="18"/>
                  <w:lang w:eastAsia="en-GB"/>
                </w:rPr>
                <w:t>VTS</w:t>
              </w:r>
            </w:ins>
            <w:ins w:id="1152" w:author="Minsu Jeon" w:date="2022-09-18T22:05:00Z">
              <w:r w:rsidR="002E3B20" w:rsidRPr="00D40719">
                <w:rPr>
                  <w:rFonts w:cstheme="minorHAnsi"/>
                  <w:szCs w:val="18"/>
                  <w:lang w:eastAsia="en-GB"/>
                </w:rPr>
                <w:t xml:space="preserve"> 1.9.4</w:t>
              </w:r>
            </w:ins>
          </w:p>
        </w:tc>
        <w:tc>
          <w:tcPr>
            <w:tcW w:w="1098" w:type="dxa"/>
            <w:tcPrChange w:id="1153" w:author="Minsu Jeon" w:date="2022-09-18T22:21:00Z">
              <w:tcPr>
                <w:tcW w:w="1486" w:type="dxa"/>
                <w:gridSpan w:val="2"/>
              </w:tcPr>
            </w:tcPrChange>
          </w:tcPr>
          <w:p w14:paraId="0640FDCC"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54" w:author="Minsu Jeon" w:date="2022-09-18T21:59:00Z"/>
                <w:rFonts w:cstheme="minorHAnsi"/>
                <w:szCs w:val="18"/>
                <w:lang w:eastAsia="en-GB"/>
              </w:rPr>
            </w:pPr>
          </w:p>
        </w:tc>
      </w:tr>
      <w:tr w:rsidR="00A70ED8" w:rsidRPr="00D40719" w14:paraId="37EBC6D4" w14:textId="77777777" w:rsidTr="00A70ED8">
        <w:trPr>
          <w:ins w:id="1155"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156" w:author="Minsu Jeon" w:date="2022-09-18T22:21:00Z">
              <w:tcPr>
                <w:tcW w:w="1097" w:type="dxa"/>
              </w:tcPr>
            </w:tcPrChange>
          </w:tcPr>
          <w:p w14:paraId="25A2AED1" w14:textId="77777777" w:rsidR="00E154EA" w:rsidRPr="00D40719" w:rsidRDefault="00E154EA" w:rsidP="009074AF">
            <w:pPr>
              <w:rPr>
                <w:ins w:id="1157" w:author="Minsu Jeon" w:date="2022-09-18T21:59:00Z"/>
                <w:rFonts w:cstheme="minorHAnsi"/>
                <w:szCs w:val="18"/>
                <w:lang w:eastAsia="en-GB"/>
              </w:rPr>
            </w:pPr>
          </w:p>
        </w:tc>
        <w:tc>
          <w:tcPr>
            <w:tcW w:w="1450" w:type="dxa"/>
            <w:tcPrChange w:id="1158" w:author="Minsu Jeon" w:date="2022-09-18T22:21:00Z">
              <w:tcPr>
                <w:tcW w:w="1450" w:type="dxa"/>
              </w:tcPr>
            </w:tcPrChange>
          </w:tcPr>
          <w:p w14:paraId="6D1952C7" w14:textId="49D414F5" w:rsidR="00E154EA" w:rsidRPr="00D40719" w:rsidRDefault="00006C76" w:rsidP="009074AF">
            <w:pPr>
              <w:cnfStyle w:val="000000000000" w:firstRow="0" w:lastRow="0" w:firstColumn="0" w:lastColumn="0" w:oddVBand="0" w:evenVBand="0" w:oddHBand="0" w:evenHBand="0" w:firstRowFirstColumn="0" w:firstRowLastColumn="0" w:lastRowFirstColumn="0" w:lastRowLastColumn="0"/>
              <w:rPr>
                <w:ins w:id="1159" w:author="Minsu Jeon" w:date="2022-09-18T21:59:00Z"/>
                <w:rFonts w:cstheme="minorHAnsi"/>
                <w:szCs w:val="18"/>
                <w:lang w:eastAsia="en-GB"/>
              </w:rPr>
            </w:pPr>
            <w:ins w:id="1160" w:author="Minsu Jeon" w:date="2022-09-18T22:05:00Z">
              <w:r w:rsidRPr="00D40719">
                <w:rPr>
                  <w:rFonts w:cstheme="minorHAnsi"/>
                  <w:szCs w:val="18"/>
                  <w:lang w:eastAsia="en-GB"/>
                </w:rPr>
                <w:t>4.6 technologies</w:t>
              </w:r>
            </w:ins>
          </w:p>
        </w:tc>
        <w:tc>
          <w:tcPr>
            <w:tcW w:w="2977" w:type="dxa"/>
            <w:tcPrChange w:id="1161" w:author="Minsu Jeon" w:date="2022-09-18T22:21:00Z">
              <w:tcPr>
                <w:tcW w:w="2977" w:type="dxa"/>
                <w:gridSpan w:val="2"/>
              </w:tcPr>
            </w:tcPrChange>
          </w:tcPr>
          <w:p w14:paraId="7F8987BD" w14:textId="20826F00" w:rsidR="00E154EA" w:rsidRPr="00D40719" w:rsidRDefault="00006C76" w:rsidP="009E5C0B">
            <w:pPr>
              <w:cnfStyle w:val="000000000000" w:firstRow="0" w:lastRow="0" w:firstColumn="0" w:lastColumn="0" w:oddVBand="0" w:evenVBand="0" w:oddHBand="0" w:evenHBand="0" w:firstRowFirstColumn="0" w:firstRowLastColumn="0" w:lastRowFirstColumn="0" w:lastRowLastColumn="0"/>
              <w:rPr>
                <w:ins w:id="1162" w:author="Minsu Jeon" w:date="2022-09-18T21:59:00Z"/>
                <w:rFonts w:cstheme="minorHAnsi"/>
                <w:szCs w:val="18"/>
                <w:lang w:eastAsia="en-GB"/>
              </w:rPr>
            </w:pPr>
            <w:ins w:id="1163" w:author="Minsu Jeon" w:date="2022-09-18T22:05:00Z">
              <w:r w:rsidRPr="00D40719">
                <w:rPr>
                  <w:rFonts w:cstheme="minorHAnsi"/>
                  <w:szCs w:val="18"/>
                  <w:lang w:eastAsia="en-GB"/>
                  <w:rPrChange w:id="1164" w:author="Minsu Jeon" w:date="2022-09-18T22:20:00Z">
                    <w:rPr>
                      <w:rFonts w:eastAsiaTheme="minorEastAsia"/>
                    </w:rPr>
                  </w:rPrChange>
                </w:rPr>
                <w:t>Develop technical service specifications for digital data exchange between VTS and other entities - primarily ships</w:t>
              </w:r>
            </w:ins>
          </w:p>
        </w:tc>
        <w:tc>
          <w:tcPr>
            <w:tcW w:w="3685" w:type="dxa"/>
            <w:tcPrChange w:id="1165" w:author="Minsu Jeon" w:date="2022-09-18T22:21:00Z">
              <w:tcPr>
                <w:tcW w:w="3260" w:type="dxa"/>
                <w:gridSpan w:val="2"/>
              </w:tcPr>
            </w:tcPrChange>
          </w:tcPr>
          <w:p w14:paraId="5A2949C8" w14:textId="44AB140F" w:rsidR="00E154EA" w:rsidRPr="00D40719" w:rsidRDefault="00811E29" w:rsidP="00811E2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cnfStyle w:val="000000000000" w:firstRow="0" w:lastRow="0" w:firstColumn="0" w:lastColumn="0" w:oddVBand="0" w:evenVBand="0" w:oddHBand="0" w:evenHBand="0" w:firstRowFirstColumn="0" w:firstRowLastColumn="0" w:lastRowFirstColumn="0" w:lastRowLastColumn="0"/>
              <w:rPr>
                <w:ins w:id="1166" w:author="Minsu Jeon" w:date="2022-09-18T21:59:00Z"/>
                <w:rFonts w:cstheme="minorHAnsi"/>
                <w:szCs w:val="18"/>
                <w:lang w:eastAsia="en-GB"/>
              </w:rPr>
              <w:pPrChange w:id="1167" w:author="Minsu Jeon" w:date="2022-09-18T22:06:00Z">
                <w:pPr>
                  <w:cnfStyle w:val="000000000000" w:firstRow="0" w:lastRow="0" w:firstColumn="0" w:lastColumn="0" w:oddVBand="0" w:evenVBand="0" w:oddHBand="0" w:evenHBand="0" w:firstRowFirstColumn="0" w:firstRowLastColumn="0" w:lastRowFirstColumn="0" w:lastRowLastColumn="0"/>
                </w:pPr>
              </w:pPrChange>
            </w:pPr>
            <w:ins w:id="1168" w:author="Minsu Jeon" w:date="2022-09-18T22:06:00Z">
              <w:r w:rsidRPr="00D40719">
                <w:rPr>
                  <w:rFonts w:cstheme="minorHAnsi"/>
                  <w:szCs w:val="18"/>
                  <w:lang w:eastAsia="en-GB"/>
                  <w:rPrChange w:id="1169" w:author="Minsu Jeon" w:date="2022-09-18T22:20:00Z">
                    <w:rPr>
                      <w:bCs/>
                      <w:iCs/>
                      <w:sz w:val="20"/>
                      <w:szCs w:val="20"/>
                    </w:rPr>
                  </w:rPrChange>
                </w:rPr>
                <w:t>To develop technical service specifications for VTS using the G1128 guideline ‘ Specification of e-navigation technical services’</w:t>
              </w:r>
            </w:ins>
          </w:p>
        </w:tc>
        <w:tc>
          <w:tcPr>
            <w:tcW w:w="1559" w:type="dxa"/>
            <w:tcPrChange w:id="1170" w:author="Minsu Jeon" w:date="2022-09-18T22:21:00Z">
              <w:tcPr>
                <w:tcW w:w="1632" w:type="dxa"/>
                <w:gridSpan w:val="2"/>
              </w:tcPr>
            </w:tcPrChange>
          </w:tcPr>
          <w:p w14:paraId="7D005BB0" w14:textId="76772C95" w:rsidR="00E154EA" w:rsidRPr="00D40719" w:rsidRDefault="00287B76" w:rsidP="009074AF">
            <w:pPr>
              <w:cnfStyle w:val="000000000000" w:firstRow="0" w:lastRow="0" w:firstColumn="0" w:lastColumn="0" w:oddVBand="0" w:evenVBand="0" w:oddHBand="0" w:evenHBand="0" w:firstRowFirstColumn="0" w:firstRowLastColumn="0" w:lastRowFirstColumn="0" w:lastRowLastColumn="0"/>
              <w:rPr>
                <w:ins w:id="1171" w:author="Minsu Jeon" w:date="2022-09-18T21:59:00Z"/>
                <w:rFonts w:cstheme="minorHAnsi"/>
                <w:szCs w:val="18"/>
                <w:rPrChange w:id="1172" w:author="Minsu Jeon" w:date="2022-09-18T22:20:00Z">
                  <w:rPr>
                    <w:ins w:id="1173" w:author="Minsu Jeon" w:date="2022-09-18T21:59:00Z"/>
                    <w:rFonts w:ascii="Calibri" w:hAnsi="Calibri" w:cs="Arial"/>
                    <w:szCs w:val="18"/>
                  </w:rPr>
                </w:rPrChange>
              </w:rPr>
            </w:pPr>
            <w:ins w:id="1174" w:author="Minsu Jeon" w:date="2022-09-18T22:06:00Z">
              <w:r w:rsidRPr="00D40719">
                <w:rPr>
                  <w:rFonts w:cstheme="minorHAnsi"/>
                  <w:szCs w:val="18"/>
                  <w:rPrChange w:id="1175" w:author="Minsu Jeon" w:date="2022-09-18T22:20:00Z">
                    <w:rPr>
                      <w:rFonts w:ascii="Calibri" w:hAnsi="Calibri" w:cs="Arial"/>
                      <w:szCs w:val="18"/>
                    </w:rPr>
                  </w:rPrChange>
                </w:rPr>
                <w:t>guideline</w:t>
              </w:r>
            </w:ins>
          </w:p>
        </w:tc>
        <w:tc>
          <w:tcPr>
            <w:tcW w:w="1276" w:type="dxa"/>
            <w:tcPrChange w:id="1176" w:author="Minsu Jeon" w:date="2022-09-18T22:21:00Z">
              <w:tcPr>
                <w:tcW w:w="1334" w:type="dxa"/>
                <w:gridSpan w:val="2"/>
              </w:tcPr>
            </w:tcPrChange>
          </w:tcPr>
          <w:p w14:paraId="11CA6D92" w14:textId="3F8E2843" w:rsidR="00E154EA" w:rsidRPr="00D40719" w:rsidRDefault="00087C14" w:rsidP="009074AF">
            <w:pPr>
              <w:cnfStyle w:val="000000000000" w:firstRow="0" w:lastRow="0" w:firstColumn="0" w:lastColumn="0" w:oddVBand="0" w:evenVBand="0" w:oddHBand="0" w:evenHBand="0" w:firstRowFirstColumn="0" w:firstRowLastColumn="0" w:lastRowFirstColumn="0" w:lastRowLastColumn="0"/>
              <w:rPr>
                <w:ins w:id="1177" w:author="Minsu Jeon" w:date="2022-09-18T21:59:00Z"/>
                <w:rFonts w:cstheme="minorHAnsi"/>
                <w:szCs w:val="18"/>
                <w:lang w:eastAsia="en-GB"/>
              </w:rPr>
            </w:pPr>
            <w:ins w:id="1178" w:author="Minsu Jeon" w:date="2022-09-18T22:04:00Z">
              <w:r w:rsidRPr="00D40719">
                <w:rPr>
                  <w:rFonts w:cstheme="minorHAnsi"/>
                  <w:szCs w:val="18"/>
                  <w:lang w:eastAsia="en-GB"/>
                </w:rPr>
                <w:t>VTS</w:t>
              </w:r>
            </w:ins>
          </w:p>
        </w:tc>
        <w:tc>
          <w:tcPr>
            <w:tcW w:w="1418" w:type="dxa"/>
            <w:tcPrChange w:id="1179" w:author="Minsu Jeon" w:date="2022-09-18T22:21:00Z">
              <w:tcPr>
                <w:tcW w:w="1324" w:type="dxa"/>
                <w:gridSpan w:val="2"/>
              </w:tcPr>
            </w:tcPrChange>
          </w:tcPr>
          <w:p w14:paraId="1DDA2C9E" w14:textId="14CAAFC1" w:rsidR="00E154EA" w:rsidRPr="00D40719" w:rsidRDefault="00087C14" w:rsidP="009074AF">
            <w:pPr>
              <w:cnfStyle w:val="000000000000" w:firstRow="0" w:lastRow="0" w:firstColumn="0" w:lastColumn="0" w:oddVBand="0" w:evenVBand="0" w:oddHBand="0" w:evenHBand="0" w:firstRowFirstColumn="0" w:firstRowLastColumn="0" w:lastRowFirstColumn="0" w:lastRowLastColumn="0"/>
              <w:rPr>
                <w:ins w:id="1180" w:author="Minsu Jeon" w:date="2022-09-18T21:59:00Z"/>
                <w:rFonts w:cstheme="minorHAnsi"/>
                <w:szCs w:val="18"/>
                <w:lang w:eastAsia="en-GB"/>
              </w:rPr>
            </w:pPr>
            <w:ins w:id="1181" w:author="Minsu Jeon" w:date="2022-09-18T22:04:00Z">
              <w:r w:rsidRPr="00D40719">
                <w:rPr>
                  <w:rFonts w:cstheme="minorHAnsi"/>
                  <w:szCs w:val="18"/>
                  <w:lang w:eastAsia="en-GB"/>
                </w:rPr>
                <w:t>VTS</w:t>
              </w:r>
            </w:ins>
            <w:ins w:id="1182" w:author="Minsu Jeon" w:date="2022-09-18T22:07:00Z">
              <w:r w:rsidR="00916612" w:rsidRPr="00D40719">
                <w:rPr>
                  <w:rFonts w:cstheme="minorHAnsi"/>
                  <w:szCs w:val="18"/>
                  <w:lang w:eastAsia="en-GB"/>
                </w:rPr>
                <w:t xml:space="preserve"> 2.5.1</w:t>
              </w:r>
            </w:ins>
          </w:p>
        </w:tc>
        <w:tc>
          <w:tcPr>
            <w:tcW w:w="1098" w:type="dxa"/>
            <w:tcPrChange w:id="1183" w:author="Minsu Jeon" w:date="2022-09-18T22:21:00Z">
              <w:tcPr>
                <w:tcW w:w="1486" w:type="dxa"/>
                <w:gridSpan w:val="2"/>
              </w:tcPr>
            </w:tcPrChange>
          </w:tcPr>
          <w:p w14:paraId="55EE742D"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84" w:author="Minsu Jeon" w:date="2022-09-18T21:59:00Z"/>
                <w:rFonts w:cstheme="minorHAnsi"/>
                <w:szCs w:val="18"/>
                <w:lang w:eastAsia="en-GB"/>
              </w:rPr>
            </w:pPr>
          </w:p>
        </w:tc>
      </w:tr>
      <w:tr w:rsidR="00A70ED8" w:rsidRPr="00D40719" w14:paraId="245DFC06" w14:textId="77777777" w:rsidTr="00A70ED8">
        <w:trPr>
          <w:cnfStyle w:val="000000100000" w:firstRow="0" w:lastRow="0" w:firstColumn="0" w:lastColumn="0" w:oddVBand="0" w:evenVBand="0" w:oddHBand="1" w:evenHBand="0" w:firstRowFirstColumn="0" w:firstRowLastColumn="0" w:lastRowFirstColumn="0" w:lastRowLastColumn="0"/>
          <w:ins w:id="1185"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186" w:author="Minsu Jeon" w:date="2022-09-18T22:21:00Z">
              <w:tcPr>
                <w:tcW w:w="1097" w:type="dxa"/>
              </w:tcPr>
            </w:tcPrChange>
          </w:tcPr>
          <w:p w14:paraId="419F9B43" w14:textId="77777777" w:rsidR="0020248D" w:rsidRPr="00D40719" w:rsidRDefault="0020248D" w:rsidP="009074AF">
            <w:pPr>
              <w:cnfStyle w:val="001000100000" w:firstRow="0" w:lastRow="0" w:firstColumn="1" w:lastColumn="0" w:oddVBand="0" w:evenVBand="0" w:oddHBand="1" w:evenHBand="0" w:firstRowFirstColumn="0" w:firstRowLastColumn="0" w:lastRowFirstColumn="0" w:lastRowLastColumn="0"/>
              <w:rPr>
                <w:ins w:id="1187" w:author="Minsu Jeon" w:date="2022-09-18T21:59:00Z"/>
                <w:rFonts w:cstheme="minorHAnsi"/>
                <w:szCs w:val="18"/>
                <w:lang w:eastAsia="en-GB"/>
              </w:rPr>
            </w:pPr>
          </w:p>
        </w:tc>
        <w:tc>
          <w:tcPr>
            <w:tcW w:w="1450" w:type="dxa"/>
            <w:tcPrChange w:id="1188" w:author="Minsu Jeon" w:date="2022-09-18T22:21:00Z">
              <w:tcPr>
                <w:tcW w:w="1450" w:type="dxa"/>
              </w:tcPr>
            </w:tcPrChange>
          </w:tcPr>
          <w:p w14:paraId="231425B2" w14:textId="1106BD6C" w:rsidR="0020248D" w:rsidRPr="00D40719" w:rsidRDefault="000213AE" w:rsidP="009074AF">
            <w:pPr>
              <w:cnfStyle w:val="000000100000" w:firstRow="0" w:lastRow="0" w:firstColumn="0" w:lastColumn="0" w:oddVBand="0" w:evenVBand="0" w:oddHBand="1" w:evenHBand="0" w:firstRowFirstColumn="0" w:firstRowLastColumn="0" w:lastRowFirstColumn="0" w:lastRowLastColumn="0"/>
              <w:rPr>
                <w:ins w:id="1189" w:author="Minsu Jeon" w:date="2022-09-18T21:59:00Z"/>
                <w:rFonts w:cstheme="minorHAnsi"/>
                <w:szCs w:val="18"/>
                <w:lang w:eastAsia="en-GB"/>
              </w:rPr>
            </w:pPr>
            <w:ins w:id="1190" w:author="Minsu Jeon" w:date="2022-09-18T22:06:00Z">
              <w:r w:rsidRPr="00D40719">
                <w:rPr>
                  <w:rFonts w:cstheme="minorHAnsi"/>
                  <w:szCs w:val="18"/>
                  <w:lang w:eastAsia="en-GB"/>
                </w:rPr>
                <w:t>4.6 technologies</w:t>
              </w:r>
            </w:ins>
          </w:p>
        </w:tc>
        <w:tc>
          <w:tcPr>
            <w:tcW w:w="2977" w:type="dxa"/>
            <w:tcPrChange w:id="1191" w:author="Minsu Jeon" w:date="2022-09-18T22:21:00Z">
              <w:tcPr>
                <w:tcW w:w="2977" w:type="dxa"/>
                <w:gridSpan w:val="2"/>
              </w:tcPr>
            </w:tcPrChange>
          </w:tcPr>
          <w:p w14:paraId="56F6D4A9" w14:textId="715C6DFE" w:rsidR="0020248D" w:rsidRPr="00D40719" w:rsidRDefault="000213AE" w:rsidP="009E5C0B">
            <w:pPr>
              <w:cnfStyle w:val="000000100000" w:firstRow="0" w:lastRow="0" w:firstColumn="0" w:lastColumn="0" w:oddVBand="0" w:evenVBand="0" w:oddHBand="1" w:evenHBand="0" w:firstRowFirstColumn="0" w:firstRowLastColumn="0" w:lastRowFirstColumn="0" w:lastRowLastColumn="0"/>
              <w:rPr>
                <w:ins w:id="1192" w:author="Minsu Jeon" w:date="2022-09-18T21:59:00Z"/>
                <w:rFonts w:cstheme="minorHAnsi"/>
                <w:szCs w:val="18"/>
                <w:lang w:eastAsia="en-GB"/>
              </w:rPr>
            </w:pPr>
            <w:ins w:id="1193" w:author="Minsu Jeon" w:date="2022-09-18T22:06:00Z">
              <w:r w:rsidRPr="00D40719">
                <w:rPr>
                  <w:rFonts w:cstheme="minorHAnsi"/>
                  <w:szCs w:val="18"/>
                  <w:lang w:eastAsia="en-GB"/>
                  <w:rPrChange w:id="1194" w:author="Minsu Jeon" w:date="2022-09-18T22:20:00Z">
                    <w:rPr>
                      <w:rFonts w:cs="Arial"/>
                      <w:snapToGrid w:val="0"/>
                      <w:kern w:val="28"/>
                      <w:sz w:val="20"/>
                      <w:szCs w:val="20"/>
                      <w:lang w:eastAsia="de-DE"/>
                    </w:rPr>
                  </w:rPrChange>
                </w:rPr>
                <w:t xml:space="preserve">Develop guidance for </w:t>
              </w:r>
              <w:r w:rsidRPr="00D40719">
                <w:rPr>
                  <w:rFonts w:cstheme="minorHAnsi"/>
                  <w:szCs w:val="18"/>
                  <w:lang w:eastAsia="en-GB"/>
                  <w:rPrChange w:id="1195" w:author="Minsu Jeon" w:date="2022-09-18T22:20:00Z">
                    <w:rPr>
                      <w:sz w:val="20"/>
                      <w:szCs w:val="20"/>
                    </w:rPr>
                  </w:rPrChange>
                </w:rPr>
                <w:t xml:space="preserve">producing requirement for Vessel Traffic Services-Management Information Systems (VTS-MIS) </w:t>
              </w:r>
              <w:r w:rsidRPr="00D40719">
                <w:rPr>
                  <w:rFonts w:cstheme="minorHAnsi"/>
                  <w:szCs w:val="18"/>
                  <w:lang w:eastAsia="en-GB"/>
                  <w:rPrChange w:id="1196" w:author="Minsu Jeon" w:date="2022-09-18T22:20:00Z">
                    <w:rPr>
                      <w:rFonts w:asciiTheme="minorEastAsia" w:eastAsiaTheme="minorEastAsia" w:hAnsiTheme="minorEastAsia" w:cs="Arial" w:hint="eastAsia"/>
                      <w:snapToGrid w:val="0"/>
                      <w:kern w:val="28"/>
                      <w:sz w:val="20"/>
                      <w:szCs w:val="20"/>
                      <w:lang w:eastAsia="zh-CN"/>
                    </w:rPr>
                  </w:rPrChange>
                </w:rPr>
                <w:t>-</w:t>
              </w:r>
              <w:r w:rsidRPr="00D40719">
                <w:rPr>
                  <w:rFonts w:cstheme="minorHAnsi"/>
                  <w:szCs w:val="18"/>
                  <w:lang w:eastAsia="en-GB"/>
                  <w:rPrChange w:id="1197" w:author="Minsu Jeon" w:date="2022-09-18T22:20:00Z">
                    <w:rPr>
                      <w:rFonts w:cs="Arial"/>
                      <w:i/>
                      <w:iCs/>
                      <w:snapToGrid w:val="0"/>
                      <w:kern w:val="28"/>
                      <w:sz w:val="20"/>
                      <w:szCs w:val="20"/>
                      <w:lang w:eastAsia="de-DE"/>
                    </w:rPr>
                  </w:rPrChange>
                </w:rPr>
                <w:t>G1111-10 producing requirement for VTS-MIS systems</w:t>
              </w:r>
              <w:r w:rsidRPr="00D40719">
                <w:rPr>
                  <w:rFonts w:cstheme="minorHAnsi"/>
                  <w:szCs w:val="18"/>
                  <w:lang w:eastAsia="en-GB"/>
                  <w:rPrChange w:id="1198" w:author="Minsu Jeon" w:date="2022-09-18T22:20:00Z">
                    <w:rPr>
                      <w:rFonts w:cs="Arial"/>
                      <w:snapToGrid w:val="0"/>
                      <w:kern w:val="28"/>
                      <w:sz w:val="20"/>
                      <w:szCs w:val="20"/>
                      <w:lang w:eastAsia="de-DE"/>
                    </w:rPr>
                  </w:rPrChange>
                </w:rPr>
                <w:t>.</w:t>
              </w:r>
            </w:ins>
          </w:p>
        </w:tc>
        <w:tc>
          <w:tcPr>
            <w:tcW w:w="3685" w:type="dxa"/>
            <w:tcPrChange w:id="1199" w:author="Minsu Jeon" w:date="2022-09-18T22:21:00Z">
              <w:tcPr>
                <w:tcW w:w="3260" w:type="dxa"/>
                <w:gridSpan w:val="2"/>
              </w:tcPr>
            </w:tcPrChange>
          </w:tcPr>
          <w:p w14:paraId="0395B0FA" w14:textId="77777777" w:rsidR="00916612" w:rsidRPr="00D40719" w:rsidRDefault="00916612" w:rsidP="0091661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100000" w:firstRow="0" w:lastRow="0" w:firstColumn="0" w:lastColumn="0" w:oddVBand="0" w:evenVBand="0" w:oddHBand="1" w:evenHBand="0" w:firstRowFirstColumn="0" w:firstRowLastColumn="0" w:lastRowFirstColumn="0" w:lastRowLastColumn="0"/>
              <w:rPr>
                <w:ins w:id="1200" w:author="Minsu Jeon" w:date="2022-09-18T22:07:00Z"/>
                <w:rFonts w:cstheme="minorHAnsi"/>
                <w:szCs w:val="18"/>
                <w:lang w:eastAsia="en-GB"/>
                <w:rPrChange w:id="1201" w:author="Minsu Jeon" w:date="2022-09-18T22:20:00Z">
                  <w:rPr>
                    <w:ins w:id="1202" w:author="Minsu Jeon" w:date="2022-09-18T22:07:00Z"/>
                    <w:bCs/>
                    <w:iCs/>
                    <w:snapToGrid w:val="0"/>
                    <w:sz w:val="20"/>
                    <w:szCs w:val="20"/>
                  </w:rPr>
                </w:rPrChange>
              </w:rPr>
            </w:pPr>
            <w:ins w:id="1203" w:author="Minsu Jeon" w:date="2022-09-18T22:07:00Z">
              <w:r w:rsidRPr="00D40719">
                <w:rPr>
                  <w:rFonts w:cstheme="minorHAnsi"/>
                  <w:szCs w:val="18"/>
                  <w:lang w:eastAsia="en-GB"/>
                  <w:rPrChange w:id="1204" w:author="Minsu Jeon" w:date="2022-09-18T22:20:00Z">
                    <w:rPr>
                      <w:bCs/>
                      <w:iCs/>
                      <w:snapToGrid w:val="0"/>
                      <w:sz w:val="20"/>
                      <w:szCs w:val="20"/>
                    </w:rPr>
                  </w:rPrChange>
                </w:rPr>
                <w:t>Develop relevant guidance documents for the VTS-MIS system, and add VTS-MIS performance and requirements guidelines to the G1111 framework to provide a unified reference for the performance and functional requirements of MIS subsystems between different VTSs.</w:t>
              </w:r>
            </w:ins>
          </w:p>
          <w:p w14:paraId="56493DAC" w14:textId="77777777" w:rsidR="0020248D" w:rsidRPr="00D40719" w:rsidRDefault="0020248D" w:rsidP="009074AF">
            <w:pPr>
              <w:cnfStyle w:val="000000100000" w:firstRow="0" w:lastRow="0" w:firstColumn="0" w:lastColumn="0" w:oddVBand="0" w:evenVBand="0" w:oddHBand="1" w:evenHBand="0" w:firstRowFirstColumn="0" w:firstRowLastColumn="0" w:lastRowFirstColumn="0" w:lastRowLastColumn="0"/>
              <w:rPr>
                <w:ins w:id="1205" w:author="Minsu Jeon" w:date="2022-09-18T21:59:00Z"/>
                <w:rFonts w:cstheme="minorHAnsi"/>
                <w:szCs w:val="18"/>
                <w:lang w:eastAsia="en-GB"/>
              </w:rPr>
            </w:pPr>
          </w:p>
        </w:tc>
        <w:tc>
          <w:tcPr>
            <w:tcW w:w="1559" w:type="dxa"/>
            <w:tcPrChange w:id="1206" w:author="Minsu Jeon" w:date="2022-09-18T22:21:00Z">
              <w:tcPr>
                <w:tcW w:w="1632" w:type="dxa"/>
                <w:gridSpan w:val="2"/>
              </w:tcPr>
            </w:tcPrChange>
          </w:tcPr>
          <w:p w14:paraId="52CFC700" w14:textId="0CFF365C" w:rsidR="0020248D" w:rsidRPr="00D40719" w:rsidRDefault="00916612" w:rsidP="009074AF">
            <w:pPr>
              <w:cnfStyle w:val="000000100000" w:firstRow="0" w:lastRow="0" w:firstColumn="0" w:lastColumn="0" w:oddVBand="0" w:evenVBand="0" w:oddHBand="1" w:evenHBand="0" w:firstRowFirstColumn="0" w:firstRowLastColumn="0" w:lastRowFirstColumn="0" w:lastRowLastColumn="0"/>
              <w:rPr>
                <w:ins w:id="1207" w:author="Minsu Jeon" w:date="2022-09-18T21:59:00Z"/>
                <w:rFonts w:cstheme="minorHAnsi"/>
                <w:szCs w:val="18"/>
                <w:rPrChange w:id="1208" w:author="Minsu Jeon" w:date="2022-09-18T22:20:00Z">
                  <w:rPr>
                    <w:ins w:id="1209" w:author="Minsu Jeon" w:date="2022-09-18T21:59:00Z"/>
                    <w:rFonts w:ascii="Calibri" w:hAnsi="Calibri" w:cs="Arial"/>
                    <w:szCs w:val="18"/>
                  </w:rPr>
                </w:rPrChange>
              </w:rPr>
            </w:pPr>
            <w:ins w:id="1210" w:author="Minsu Jeon" w:date="2022-09-18T22:07:00Z">
              <w:r w:rsidRPr="00D40719">
                <w:rPr>
                  <w:rFonts w:cstheme="minorHAnsi"/>
                  <w:szCs w:val="18"/>
                  <w:rPrChange w:id="1211" w:author="Minsu Jeon" w:date="2022-09-18T22:20:00Z">
                    <w:rPr>
                      <w:rFonts w:ascii="Calibri" w:hAnsi="Calibri" w:cs="Arial"/>
                      <w:szCs w:val="18"/>
                    </w:rPr>
                  </w:rPrChange>
                </w:rPr>
                <w:t>guideline</w:t>
              </w:r>
            </w:ins>
          </w:p>
        </w:tc>
        <w:tc>
          <w:tcPr>
            <w:tcW w:w="1276" w:type="dxa"/>
            <w:tcPrChange w:id="1212" w:author="Minsu Jeon" w:date="2022-09-18T22:21:00Z">
              <w:tcPr>
                <w:tcW w:w="1334" w:type="dxa"/>
                <w:gridSpan w:val="2"/>
              </w:tcPr>
            </w:tcPrChange>
          </w:tcPr>
          <w:p w14:paraId="08122AD6" w14:textId="4C4EA2F1" w:rsidR="0020248D" w:rsidRPr="00D40719" w:rsidRDefault="00087C14" w:rsidP="009074AF">
            <w:pPr>
              <w:cnfStyle w:val="000000100000" w:firstRow="0" w:lastRow="0" w:firstColumn="0" w:lastColumn="0" w:oddVBand="0" w:evenVBand="0" w:oddHBand="1" w:evenHBand="0" w:firstRowFirstColumn="0" w:firstRowLastColumn="0" w:lastRowFirstColumn="0" w:lastRowLastColumn="0"/>
              <w:rPr>
                <w:ins w:id="1213" w:author="Minsu Jeon" w:date="2022-09-18T21:59:00Z"/>
                <w:rFonts w:cstheme="minorHAnsi"/>
                <w:szCs w:val="18"/>
                <w:lang w:eastAsia="en-GB"/>
              </w:rPr>
            </w:pPr>
            <w:ins w:id="1214" w:author="Minsu Jeon" w:date="2022-09-18T22:04:00Z">
              <w:r w:rsidRPr="00D40719">
                <w:rPr>
                  <w:rFonts w:cstheme="minorHAnsi"/>
                  <w:szCs w:val="18"/>
                  <w:lang w:eastAsia="en-GB"/>
                </w:rPr>
                <w:t>VTS</w:t>
              </w:r>
            </w:ins>
          </w:p>
        </w:tc>
        <w:tc>
          <w:tcPr>
            <w:tcW w:w="1418" w:type="dxa"/>
            <w:tcPrChange w:id="1215" w:author="Minsu Jeon" w:date="2022-09-18T22:21:00Z">
              <w:tcPr>
                <w:tcW w:w="1324" w:type="dxa"/>
                <w:gridSpan w:val="2"/>
              </w:tcPr>
            </w:tcPrChange>
          </w:tcPr>
          <w:p w14:paraId="3C02136F" w14:textId="4AD7A622" w:rsidR="0020248D" w:rsidRPr="00D40719" w:rsidRDefault="00087C14" w:rsidP="009074AF">
            <w:pPr>
              <w:cnfStyle w:val="000000100000" w:firstRow="0" w:lastRow="0" w:firstColumn="0" w:lastColumn="0" w:oddVBand="0" w:evenVBand="0" w:oddHBand="1" w:evenHBand="0" w:firstRowFirstColumn="0" w:firstRowLastColumn="0" w:lastRowFirstColumn="0" w:lastRowLastColumn="0"/>
              <w:rPr>
                <w:ins w:id="1216" w:author="Minsu Jeon" w:date="2022-09-18T21:59:00Z"/>
                <w:rFonts w:cstheme="minorHAnsi"/>
                <w:szCs w:val="18"/>
                <w:lang w:eastAsia="en-GB"/>
              </w:rPr>
            </w:pPr>
            <w:ins w:id="1217" w:author="Minsu Jeon" w:date="2022-09-18T22:04:00Z">
              <w:r w:rsidRPr="00D40719">
                <w:rPr>
                  <w:rFonts w:cstheme="minorHAnsi"/>
                  <w:szCs w:val="18"/>
                  <w:lang w:eastAsia="en-GB"/>
                </w:rPr>
                <w:t>VTS</w:t>
              </w:r>
            </w:ins>
            <w:ins w:id="1218" w:author="Minsu Jeon" w:date="2022-09-18T22:07:00Z">
              <w:r w:rsidR="00916612" w:rsidRPr="00D40719">
                <w:rPr>
                  <w:rFonts w:cstheme="minorHAnsi"/>
                  <w:szCs w:val="18"/>
                  <w:lang w:eastAsia="en-GB"/>
                </w:rPr>
                <w:t xml:space="preserve"> 2.6.1</w:t>
              </w:r>
            </w:ins>
          </w:p>
        </w:tc>
        <w:tc>
          <w:tcPr>
            <w:tcW w:w="1098" w:type="dxa"/>
            <w:tcPrChange w:id="1219" w:author="Minsu Jeon" w:date="2022-09-18T22:21:00Z">
              <w:tcPr>
                <w:tcW w:w="1486" w:type="dxa"/>
                <w:gridSpan w:val="2"/>
              </w:tcPr>
            </w:tcPrChange>
          </w:tcPr>
          <w:p w14:paraId="36B04BF0" w14:textId="77777777" w:rsidR="0020248D" w:rsidRPr="00D40719" w:rsidRDefault="0020248D" w:rsidP="009074AF">
            <w:pPr>
              <w:cnfStyle w:val="000000100000" w:firstRow="0" w:lastRow="0" w:firstColumn="0" w:lastColumn="0" w:oddVBand="0" w:evenVBand="0" w:oddHBand="1" w:evenHBand="0" w:firstRowFirstColumn="0" w:firstRowLastColumn="0" w:lastRowFirstColumn="0" w:lastRowLastColumn="0"/>
              <w:rPr>
                <w:ins w:id="1220" w:author="Minsu Jeon" w:date="2022-09-18T21:59:00Z"/>
                <w:rFonts w:cstheme="minorHAnsi"/>
                <w:szCs w:val="18"/>
                <w:lang w:eastAsia="en-GB"/>
              </w:rPr>
            </w:pPr>
          </w:p>
        </w:tc>
      </w:tr>
      <w:tr w:rsidR="00A70ED8" w:rsidRPr="00D40719" w14:paraId="7B32792D" w14:textId="77777777" w:rsidTr="00A70ED8">
        <w:trPr>
          <w:ins w:id="1221"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222" w:author="Minsu Jeon" w:date="2022-09-18T22:21:00Z">
              <w:tcPr>
                <w:tcW w:w="1097" w:type="dxa"/>
              </w:tcPr>
            </w:tcPrChange>
          </w:tcPr>
          <w:p w14:paraId="62E8B04E" w14:textId="77777777" w:rsidR="00CA5D0A" w:rsidRPr="00D40719" w:rsidRDefault="00CA5D0A" w:rsidP="00CA5D0A">
            <w:pPr>
              <w:rPr>
                <w:ins w:id="1223" w:author="Minsu Jeon" w:date="2022-09-18T21:59:00Z"/>
                <w:rFonts w:cstheme="minorHAnsi"/>
                <w:szCs w:val="18"/>
                <w:lang w:eastAsia="en-GB"/>
              </w:rPr>
            </w:pPr>
          </w:p>
        </w:tc>
        <w:tc>
          <w:tcPr>
            <w:tcW w:w="1450" w:type="dxa"/>
            <w:tcPrChange w:id="1224" w:author="Minsu Jeon" w:date="2022-09-18T22:21:00Z">
              <w:tcPr>
                <w:tcW w:w="1450" w:type="dxa"/>
              </w:tcPr>
            </w:tcPrChange>
          </w:tcPr>
          <w:p w14:paraId="13C08BA3" w14:textId="2E2E5C09"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25" w:author="Minsu Jeon" w:date="2022-09-18T21:59:00Z"/>
                <w:rFonts w:cstheme="minorHAnsi"/>
                <w:szCs w:val="18"/>
                <w:lang w:eastAsia="en-GB"/>
              </w:rPr>
            </w:pPr>
            <w:ins w:id="1226" w:author="Minsu Jeon" w:date="2022-09-18T22:07:00Z">
              <w:r w:rsidRPr="00D40719">
                <w:rPr>
                  <w:rFonts w:cstheme="minorHAnsi"/>
                  <w:szCs w:val="18"/>
                  <w:lang w:eastAsia="en-GB"/>
                </w:rPr>
                <w:t>4.6 technologies</w:t>
              </w:r>
            </w:ins>
          </w:p>
        </w:tc>
        <w:tc>
          <w:tcPr>
            <w:tcW w:w="2977" w:type="dxa"/>
            <w:tcPrChange w:id="1227" w:author="Minsu Jeon" w:date="2022-09-18T22:21:00Z">
              <w:tcPr>
                <w:tcW w:w="2977" w:type="dxa"/>
                <w:gridSpan w:val="2"/>
              </w:tcPr>
            </w:tcPrChange>
          </w:tcPr>
          <w:p w14:paraId="5CB9A3E3" w14:textId="76C2461B"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28" w:author="Minsu Jeon" w:date="2022-09-18T21:59:00Z"/>
                <w:rFonts w:cstheme="minorHAnsi"/>
                <w:szCs w:val="18"/>
                <w:lang w:eastAsia="en-GB"/>
              </w:rPr>
            </w:pPr>
            <w:ins w:id="1229" w:author="Minsu Jeon" w:date="2022-09-18T22:07:00Z">
              <w:r w:rsidRPr="00D40719">
                <w:rPr>
                  <w:rFonts w:cstheme="minorHAnsi"/>
                  <w:szCs w:val="18"/>
                  <w:lang w:eastAsia="en-GB"/>
                  <w:rPrChange w:id="1230" w:author="Minsu Jeon" w:date="2022-09-18T22:20:00Z">
                    <w:rPr>
                      <w:rFonts w:cs="Arial"/>
                      <w:snapToGrid w:val="0"/>
                      <w:kern w:val="28"/>
                      <w:sz w:val="20"/>
                      <w:szCs w:val="20"/>
                      <w:lang w:eastAsia="de-DE"/>
                    </w:rPr>
                  </w:rPrChange>
                </w:rPr>
                <w:t>Develop a Product Specification under the S-100 framework for VTS</w:t>
              </w:r>
            </w:ins>
          </w:p>
        </w:tc>
        <w:tc>
          <w:tcPr>
            <w:tcW w:w="3685" w:type="dxa"/>
            <w:tcPrChange w:id="1231" w:author="Minsu Jeon" w:date="2022-09-18T22:21:00Z">
              <w:tcPr>
                <w:tcW w:w="3260" w:type="dxa"/>
                <w:gridSpan w:val="2"/>
              </w:tcPr>
            </w:tcPrChange>
          </w:tcPr>
          <w:p w14:paraId="7FC21D35" w14:textId="77777777" w:rsidR="00F77BFE" w:rsidRPr="00D40719" w:rsidRDefault="00F77BFE" w:rsidP="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32" w:author="Minsu Jeon" w:date="2022-09-18T22:08:00Z"/>
                <w:rFonts w:cstheme="minorHAnsi"/>
                <w:szCs w:val="18"/>
                <w:lang w:eastAsia="en-GB"/>
                <w:rPrChange w:id="1233" w:author="Minsu Jeon" w:date="2022-09-18T22:20:00Z">
                  <w:rPr>
                    <w:ins w:id="1234" w:author="Minsu Jeon" w:date="2022-09-18T22:08:00Z"/>
                    <w:bCs/>
                    <w:iCs/>
                    <w:snapToGrid w:val="0"/>
                    <w:sz w:val="20"/>
                    <w:szCs w:val="20"/>
                  </w:rPr>
                </w:rPrChange>
              </w:rPr>
              <w:pPrChange w:id="1235" w:author="Minsu Jeon" w:date="2022-09-18T22:08:00Z">
                <w:pPr>
                  <w:pStyle w:val="ListParagraph"/>
                  <w:widowControl w:val="0"/>
                  <w:numPr>
                    <w:numId w:val="79"/>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18" w:hanging="318"/>
                  <w:jc w:val="both"/>
                  <w:cnfStyle w:val="000000000000" w:firstRow="0" w:lastRow="0" w:firstColumn="0" w:lastColumn="0" w:oddVBand="0" w:evenVBand="0" w:oddHBand="0" w:evenHBand="0" w:firstRowFirstColumn="0" w:firstRowLastColumn="0" w:lastRowFirstColumn="0" w:lastRowLastColumn="0"/>
                </w:pPr>
              </w:pPrChange>
            </w:pPr>
            <w:ins w:id="1236" w:author="Minsu Jeon" w:date="2022-09-18T22:08:00Z">
              <w:r w:rsidRPr="00D40719">
                <w:rPr>
                  <w:rFonts w:cstheme="minorHAnsi"/>
                  <w:szCs w:val="18"/>
                  <w:lang w:eastAsia="en-GB"/>
                  <w:rPrChange w:id="1237" w:author="Minsu Jeon" w:date="2022-09-18T22:20:00Z">
                    <w:rPr>
                      <w:bCs/>
                      <w:iCs/>
                      <w:snapToGrid w:val="0"/>
                      <w:sz w:val="20"/>
                      <w:szCs w:val="20"/>
                    </w:rPr>
                  </w:rPrChange>
                </w:rPr>
                <w:t>Evaluate descriptions of PS in development (gap analysis)</w:t>
              </w:r>
            </w:ins>
          </w:p>
          <w:p w14:paraId="54E7761C" w14:textId="77777777" w:rsidR="00F77BFE" w:rsidRPr="00D40719" w:rsidRDefault="00F77BFE" w:rsidP="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38" w:author="Minsu Jeon" w:date="2022-09-18T22:08:00Z"/>
                <w:rFonts w:cstheme="minorHAnsi"/>
                <w:szCs w:val="18"/>
                <w:lang w:eastAsia="en-GB"/>
                <w:rPrChange w:id="1239" w:author="Minsu Jeon" w:date="2022-09-18T22:20:00Z">
                  <w:rPr>
                    <w:ins w:id="1240" w:author="Minsu Jeon" w:date="2022-09-18T22:08:00Z"/>
                    <w:bCs/>
                    <w:iCs/>
                    <w:snapToGrid w:val="0"/>
                    <w:sz w:val="20"/>
                    <w:szCs w:val="20"/>
                  </w:rPr>
                </w:rPrChange>
              </w:rPr>
              <w:pPrChange w:id="1241" w:author="Minsu Jeon" w:date="2022-09-18T22:08:00Z">
                <w:pPr>
                  <w:pStyle w:val="ListParagraph"/>
                  <w:widowControl w:val="0"/>
                  <w:numPr>
                    <w:numId w:val="79"/>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18" w:hanging="318"/>
                  <w:jc w:val="both"/>
                  <w:cnfStyle w:val="000000000000" w:firstRow="0" w:lastRow="0" w:firstColumn="0" w:lastColumn="0" w:oddVBand="0" w:evenVBand="0" w:oddHBand="0" w:evenHBand="0" w:firstRowFirstColumn="0" w:firstRowLastColumn="0" w:lastRowFirstColumn="0" w:lastRowLastColumn="0"/>
                </w:pPr>
              </w:pPrChange>
            </w:pPr>
            <w:ins w:id="1242" w:author="Minsu Jeon" w:date="2022-09-18T22:08:00Z">
              <w:r w:rsidRPr="00D40719">
                <w:rPr>
                  <w:rFonts w:cstheme="minorHAnsi"/>
                  <w:szCs w:val="18"/>
                  <w:lang w:eastAsia="en-GB"/>
                  <w:rPrChange w:id="1243" w:author="Minsu Jeon" w:date="2022-09-18T22:20:00Z">
                    <w:rPr>
                      <w:bCs/>
                      <w:iCs/>
                      <w:snapToGrid w:val="0"/>
                      <w:sz w:val="20"/>
                      <w:szCs w:val="20"/>
                    </w:rPr>
                  </w:rPrChange>
                </w:rPr>
                <w:t xml:space="preserve">Determine relevant scenarios, in correspondence with WG1, for additional VTS data-elements and features </w:t>
              </w:r>
            </w:ins>
          </w:p>
          <w:p w14:paraId="58D113BB" w14:textId="4EAAF3C0" w:rsidR="00CA5D0A" w:rsidRPr="00D40719" w:rsidRDefault="00F77BFE" w:rsidP="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44" w:author="Minsu Jeon" w:date="2022-09-18T21:59:00Z"/>
                <w:rFonts w:cstheme="minorHAnsi"/>
                <w:szCs w:val="18"/>
                <w:lang w:eastAsia="en-GB"/>
              </w:rPr>
              <w:pPrChange w:id="1245" w:author="Minsu Jeon" w:date="2022-09-18T22:08:00Z">
                <w:pPr>
                  <w:cnfStyle w:val="000000000000" w:firstRow="0" w:lastRow="0" w:firstColumn="0" w:lastColumn="0" w:oddVBand="0" w:evenVBand="0" w:oddHBand="0" w:evenHBand="0" w:firstRowFirstColumn="0" w:firstRowLastColumn="0" w:lastRowFirstColumn="0" w:lastRowLastColumn="0"/>
                </w:pPr>
              </w:pPrChange>
            </w:pPr>
            <w:ins w:id="1246" w:author="Minsu Jeon" w:date="2022-09-18T22:08:00Z">
              <w:r w:rsidRPr="00D40719">
                <w:rPr>
                  <w:rFonts w:cstheme="minorHAnsi"/>
                  <w:szCs w:val="18"/>
                  <w:lang w:eastAsia="en-GB"/>
                  <w:rPrChange w:id="1247" w:author="Minsu Jeon" w:date="2022-09-18T22:20:00Z">
                    <w:rPr>
                      <w:bCs/>
                      <w:iCs/>
                      <w:snapToGrid w:val="0"/>
                      <w:sz w:val="20"/>
                      <w:szCs w:val="20"/>
                    </w:rPr>
                  </w:rPrChange>
                </w:rPr>
                <w:t>Develop a VTS product specification</w:t>
              </w:r>
            </w:ins>
          </w:p>
        </w:tc>
        <w:tc>
          <w:tcPr>
            <w:tcW w:w="1559" w:type="dxa"/>
            <w:tcPrChange w:id="1248" w:author="Minsu Jeon" w:date="2022-09-18T22:21:00Z">
              <w:tcPr>
                <w:tcW w:w="1632" w:type="dxa"/>
                <w:gridSpan w:val="2"/>
              </w:tcPr>
            </w:tcPrChange>
          </w:tcPr>
          <w:p w14:paraId="0B1C4BAD" w14:textId="77777777" w:rsidR="00CA5D0A" w:rsidRPr="00D40719" w:rsidRDefault="00F77BFE" w:rsidP="00CA5D0A">
            <w:pPr>
              <w:cnfStyle w:val="000000000000" w:firstRow="0" w:lastRow="0" w:firstColumn="0" w:lastColumn="0" w:oddVBand="0" w:evenVBand="0" w:oddHBand="0" w:evenHBand="0" w:firstRowFirstColumn="0" w:firstRowLastColumn="0" w:lastRowFirstColumn="0" w:lastRowLastColumn="0"/>
              <w:rPr>
                <w:ins w:id="1249" w:author="Minsu Jeon" w:date="2022-09-18T22:08:00Z"/>
                <w:rFonts w:cstheme="minorHAnsi"/>
                <w:szCs w:val="18"/>
                <w:rPrChange w:id="1250" w:author="Minsu Jeon" w:date="2022-09-18T22:20:00Z">
                  <w:rPr>
                    <w:ins w:id="1251" w:author="Minsu Jeon" w:date="2022-09-18T22:08:00Z"/>
                    <w:rFonts w:ascii="Calibri" w:hAnsi="Calibri" w:cs="Arial"/>
                    <w:szCs w:val="18"/>
                  </w:rPr>
                </w:rPrChange>
              </w:rPr>
            </w:pPr>
            <w:ins w:id="1252" w:author="Minsu Jeon" w:date="2022-09-18T22:08:00Z">
              <w:r w:rsidRPr="00D40719">
                <w:rPr>
                  <w:rFonts w:cstheme="minorHAnsi"/>
                  <w:szCs w:val="18"/>
                  <w:rPrChange w:id="1253" w:author="Minsu Jeon" w:date="2022-09-18T22:20:00Z">
                    <w:rPr>
                      <w:rFonts w:ascii="Calibri" w:hAnsi="Calibri" w:cs="Arial"/>
                      <w:szCs w:val="18"/>
                    </w:rPr>
                  </w:rPrChange>
                </w:rPr>
                <w:t>Product specification</w:t>
              </w:r>
            </w:ins>
          </w:p>
          <w:p w14:paraId="67EEC5B9" w14:textId="555B8B81" w:rsidR="00F77BFE" w:rsidRPr="00D40719" w:rsidRDefault="00F77BFE" w:rsidP="00CA5D0A">
            <w:pPr>
              <w:cnfStyle w:val="000000000000" w:firstRow="0" w:lastRow="0" w:firstColumn="0" w:lastColumn="0" w:oddVBand="0" w:evenVBand="0" w:oddHBand="0" w:evenHBand="0" w:firstRowFirstColumn="0" w:firstRowLastColumn="0" w:lastRowFirstColumn="0" w:lastRowLastColumn="0"/>
              <w:rPr>
                <w:ins w:id="1254" w:author="Minsu Jeon" w:date="2022-09-18T21:59:00Z"/>
                <w:rFonts w:cstheme="minorHAnsi"/>
                <w:szCs w:val="18"/>
                <w:rPrChange w:id="1255" w:author="Minsu Jeon" w:date="2022-09-18T22:20:00Z">
                  <w:rPr>
                    <w:ins w:id="1256" w:author="Minsu Jeon" w:date="2022-09-18T21:59:00Z"/>
                    <w:rFonts w:ascii="Calibri" w:hAnsi="Calibri" w:cs="Arial"/>
                    <w:szCs w:val="18"/>
                  </w:rPr>
                </w:rPrChange>
              </w:rPr>
            </w:pPr>
            <w:ins w:id="1257" w:author="Minsu Jeon" w:date="2022-09-18T22:08:00Z">
              <w:r w:rsidRPr="00D40719">
                <w:rPr>
                  <w:rFonts w:cstheme="minorHAnsi"/>
                  <w:szCs w:val="18"/>
                  <w:rPrChange w:id="1258" w:author="Minsu Jeon" w:date="2022-09-18T22:20:00Z">
                    <w:rPr>
                      <w:rFonts w:ascii="Calibri" w:hAnsi="Calibri" w:cs="Arial"/>
                      <w:szCs w:val="18"/>
                    </w:rPr>
                  </w:rPrChange>
                </w:rPr>
                <w:t>guideline</w:t>
              </w:r>
            </w:ins>
          </w:p>
        </w:tc>
        <w:tc>
          <w:tcPr>
            <w:tcW w:w="1276" w:type="dxa"/>
            <w:tcPrChange w:id="1259" w:author="Minsu Jeon" w:date="2022-09-18T22:21:00Z">
              <w:tcPr>
                <w:tcW w:w="1334" w:type="dxa"/>
                <w:gridSpan w:val="2"/>
              </w:tcPr>
            </w:tcPrChange>
          </w:tcPr>
          <w:p w14:paraId="4E242D69" w14:textId="64996416"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0" w:author="Minsu Jeon" w:date="2022-09-18T21:59:00Z"/>
                <w:rFonts w:cstheme="minorHAnsi"/>
                <w:szCs w:val="18"/>
                <w:lang w:eastAsia="en-GB"/>
              </w:rPr>
            </w:pPr>
            <w:ins w:id="1261" w:author="Minsu Jeon" w:date="2022-09-18T22:04:00Z">
              <w:r w:rsidRPr="00D40719">
                <w:rPr>
                  <w:rFonts w:cstheme="minorHAnsi"/>
                  <w:szCs w:val="18"/>
                  <w:lang w:eastAsia="en-GB"/>
                </w:rPr>
                <w:t>VTS</w:t>
              </w:r>
            </w:ins>
          </w:p>
        </w:tc>
        <w:tc>
          <w:tcPr>
            <w:tcW w:w="1418" w:type="dxa"/>
            <w:tcPrChange w:id="1262" w:author="Minsu Jeon" w:date="2022-09-18T22:21:00Z">
              <w:tcPr>
                <w:tcW w:w="1324" w:type="dxa"/>
                <w:gridSpan w:val="2"/>
              </w:tcPr>
            </w:tcPrChange>
          </w:tcPr>
          <w:p w14:paraId="5CEF01DD" w14:textId="30DA9226"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3" w:author="Minsu Jeon" w:date="2022-09-18T21:59:00Z"/>
                <w:rFonts w:cstheme="minorHAnsi"/>
                <w:szCs w:val="18"/>
                <w:lang w:eastAsia="en-GB"/>
              </w:rPr>
            </w:pPr>
            <w:ins w:id="1264" w:author="Minsu Jeon" w:date="2022-09-18T22:04:00Z">
              <w:r w:rsidRPr="00D40719">
                <w:rPr>
                  <w:rFonts w:cstheme="minorHAnsi"/>
                  <w:szCs w:val="18"/>
                  <w:lang w:eastAsia="en-GB"/>
                </w:rPr>
                <w:t>VTS</w:t>
              </w:r>
            </w:ins>
            <w:ins w:id="1265" w:author="Minsu Jeon" w:date="2022-09-18T22:07:00Z">
              <w:r w:rsidRPr="00D40719">
                <w:rPr>
                  <w:rFonts w:cstheme="minorHAnsi"/>
                  <w:szCs w:val="18"/>
                  <w:lang w:eastAsia="en-GB"/>
                </w:rPr>
                <w:t xml:space="preserve"> 2.8.1</w:t>
              </w:r>
            </w:ins>
          </w:p>
        </w:tc>
        <w:tc>
          <w:tcPr>
            <w:tcW w:w="1098" w:type="dxa"/>
            <w:tcPrChange w:id="1266" w:author="Minsu Jeon" w:date="2022-09-18T22:21:00Z">
              <w:tcPr>
                <w:tcW w:w="1486" w:type="dxa"/>
                <w:gridSpan w:val="2"/>
              </w:tcPr>
            </w:tcPrChange>
          </w:tcPr>
          <w:p w14:paraId="58276AA1"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7" w:author="Minsu Jeon" w:date="2022-09-18T21:59:00Z"/>
                <w:rFonts w:cstheme="minorHAnsi"/>
                <w:szCs w:val="18"/>
                <w:lang w:eastAsia="en-GB"/>
              </w:rPr>
            </w:pPr>
          </w:p>
        </w:tc>
      </w:tr>
      <w:tr w:rsidR="00A70ED8" w:rsidRPr="00D40719" w14:paraId="740C16AB" w14:textId="77777777" w:rsidTr="00A70ED8">
        <w:trPr>
          <w:cnfStyle w:val="000000100000" w:firstRow="0" w:lastRow="0" w:firstColumn="0" w:lastColumn="0" w:oddVBand="0" w:evenVBand="0" w:oddHBand="1" w:evenHBand="0" w:firstRowFirstColumn="0" w:firstRowLastColumn="0" w:lastRowFirstColumn="0" w:lastRowLastColumn="0"/>
          <w:ins w:id="1268"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269" w:author="Minsu Jeon" w:date="2022-09-18T22:21:00Z">
              <w:tcPr>
                <w:tcW w:w="1097" w:type="dxa"/>
              </w:tcPr>
            </w:tcPrChange>
          </w:tcPr>
          <w:p w14:paraId="13AA3DBA"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ins w:id="1270" w:author="Minsu Jeon" w:date="2022-09-18T21:59:00Z"/>
                <w:rFonts w:cstheme="minorHAnsi"/>
                <w:szCs w:val="18"/>
                <w:lang w:eastAsia="en-GB"/>
              </w:rPr>
            </w:pPr>
          </w:p>
        </w:tc>
        <w:tc>
          <w:tcPr>
            <w:tcW w:w="1450" w:type="dxa"/>
            <w:tcPrChange w:id="1271" w:author="Minsu Jeon" w:date="2022-09-18T22:21:00Z">
              <w:tcPr>
                <w:tcW w:w="1450" w:type="dxa"/>
              </w:tcPr>
            </w:tcPrChange>
          </w:tcPr>
          <w:p w14:paraId="050EC2DE" w14:textId="560339A1" w:rsidR="00CA5D0A" w:rsidRPr="00D40719" w:rsidRDefault="003125B3" w:rsidP="00CA5D0A">
            <w:pPr>
              <w:cnfStyle w:val="000000100000" w:firstRow="0" w:lastRow="0" w:firstColumn="0" w:lastColumn="0" w:oddVBand="0" w:evenVBand="0" w:oddHBand="1" w:evenHBand="0" w:firstRowFirstColumn="0" w:firstRowLastColumn="0" w:lastRowFirstColumn="0" w:lastRowLastColumn="0"/>
              <w:rPr>
                <w:ins w:id="1272" w:author="Minsu Jeon" w:date="2022-09-18T21:59:00Z"/>
                <w:rFonts w:cstheme="minorHAnsi"/>
                <w:szCs w:val="18"/>
                <w:lang w:eastAsia="en-GB"/>
              </w:rPr>
            </w:pPr>
            <w:ins w:id="1273" w:author="Minsu Jeon" w:date="2022-09-18T22:10:00Z">
              <w:r w:rsidRPr="00D40719">
                <w:rPr>
                  <w:rFonts w:cstheme="minorHAnsi"/>
                  <w:szCs w:val="18"/>
                  <w:lang w:eastAsia="en-GB"/>
                </w:rPr>
                <w:t>4.6 technologies</w:t>
              </w:r>
            </w:ins>
          </w:p>
        </w:tc>
        <w:tc>
          <w:tcPr>
            <w:tcW w:w="2977" w:type="dxa"/>
            <w:tcPrChange w:id="1274" w:author="Minsu Jeon" w:date="2022-09-18T22:21:00Z">
              <w:tcPr>
                <w:tcW w:w="2977" w:type="dxa"/>
                <w:gridSpan w:val="2"/>
              </w:tcPr>
            </w:tcPrChange>
          </w:tcPr>
          <w:p w14:paraId="22567E44" w14:textId="32903494" w:rsidR="00CA5D0A" w:rsidRPr="00D40719" w:rsidRDefault="00DB4280" w:rsidP="00CA5D0A">
            <w:pPr>
              <w:cnfStyle w:val="000000100000" w:firstRow="0" w:lastRow="0" w:firstColumn="0" w:lastColumn="0" w:oddVBand="0" w:evenVBand="0" w:oddHBand="1" w:evenHBand="0" w:firstRowFirstColumn="0" w:firstRowLastColumn="0" w:lastRowFirstColumn="0" w:lastRowLastColumn="0"/>
              <w:rPr>
                <w:ins w:id="1275" w:author="Minsu Jeon" w:date="2022-09-18T21:59:00Z"/>
                <w:rFonts w:cstheme="minorHAnsi"/>
                <w:szCs w:val="18"/>
                <w:lang w:eastAsia="en-GB"/>
              </w:rPr>
            </w:pPr>
            <w:ins w:id="1276" w:author="Minsu Jeon" w:date="2022-09-18T22:09:00Z">
              <w:r w:rsidRPr="00D40719">
                <w:rPr>
                  <w:rFonts w:cstheme="minorHAnsi"/>
                  <w:szCs w:val="18"/>
                  <w:lang w:eastAsia="en-GB"/>
                  <w:rPrChange w:id="1277" w:author="Minsu Jeon" w:date="2022-09-18T22:20:00Z">
                    <w:rPr>
                      <w:rFonts w:cs="Arial"/>
                      <w:snapToGrid w:val="0"/>
                      <w:kern w:val="28"/>
                      <w:sz w:val="20"/>
                      <w:szCs w:val="20"/>
                      <w:lang w:eastAsia="de-DE"/>
                    </w:rPr>
                  </w:rPrChange>
                </w:rPr>
                <w:t>Review and Update Recommendation V-145 on The Inter-VTS Exchange Format (IVEF) Service (Output To be a Revised Recommendation And Associated Guideline with a view to incorporating it as a product specification under S-200)</w:t>
              </w:r>
            </w:ins>
          </w:p>
        </w:tc>
        <w:tc>
          <w:tcPr>
            <w:tcW w:w="3685" w:type="dxa"/>
            <w:tcPrChange w:id="1278" w:author="Minsu Jeon" w:date="2022-09-18T22:21:00Z">
              <w:tcPr>
                <w:tcW w:w="3260" w:type="dxa"/>
                <w:gridSpan w:val="2"/>
              </w:tcPr>
            </w:tcPrChange>
          </w:tcPr>
          <w:p w14:paraId="45537D9C" w14:textId="77777777" w:rsidR="008263C0" w:rsidRPr="00D40719" w:rsidRDefault="008263C0" w:rsidP="008263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279" w:author="Minsu Jeon" w:date="2022-09-18T22:09:00Z"/>
                <w:rFonts w:cstheme="minorHAnsi"/>
                <w:szCs w:val="18"/>
                <w:lang w:eastAsia="en-GB"/>
                <w:rPrChange w:id="1280" w:author="Minsu Jeon" w:date="2022-09-18T22:20:00Z">
                  <w:rPr>
                    <w:ins w:id="1281" w:author="Minsu Jeon" w:date="2022-09-18T22:09:00Z"/>
                    <w:bCs/>
                    <w:iCs/>
                    <w:snapToGrid w:val="0"/>
                    <w:sz w:val="20"/>
                    <w:szCs w:val="20"/>
                  </w:rPr>
                </w:rPrChange>
              </w:rPr>
            </w:pPr>
            <w:ins w:id="1282" w:author="Minsu Jeon" w:date="2022-09-18T22:09:00Z">
              <w:r w:rsidRPr="00D40719">
                <w:rPr>
                  <w:rFonts w:cstheme="minorHAnsi"/>
                  <w:szCs w:val="18"/>
                  <w:lang w:eastAsia="en-GB"/>
                  <w:rPrChange w:id="1283" w:author="Minsu Jeon" w:date="2022-09-18T22:20:00Z">
                    <w:rPr>
                      <w:bCs/>
                      <w:iCs/>
                      <w:snapToGrid w:val="0"/>
                      <w:sz w:val="20"/>
                      <w:szCs w:val="20"/>
                    </w:rPr>
                  </w:rPrChange>
                </w:rPr>
                <w:t xml:space="preserve">Make IVEF available as a product specification.    </w:t>
              </w:r>
            </w:ins>
          </w:p>
          <w:p w14:paraId="6B36B258"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284" w:author="Minsu Jeon" w:date="2022-09-18T21:59:00Z"/>
                <w:rFonts w:cstheme="minorHAnsi"/>
                <w:szCs w:val="18"/>
                <w:lang w:eastAsia="en-GB"/>
              </w:rPr>
            </w:pPr>
          </w:p>
        </w:tc>
        <w:tc>
          <w:tcPr>
            <w:tcW w:w="1559" w:type="dxa"/>
            <w:tcPrChange w:id="1285" w:author="Minsu Jeon" w:date="2022-09-18T22:21:00Z">
              <w:tcPr>
                <w:tcW w:w="1632" w:type="dxa"/>
                <w:gridSpan w:val="2"/>
              </w:tcPr>
            </w:tcPrChange>
          </w:tcPr>
          <w:p w14:paraId="51FD89C1" w14:textId="77777777" w:rsidR="00CA5D0A" w:rsidRPr="00D40719" w:rsidRDefault="008263C0" w:rsidP="00CA5D0A">
            <w:pPr>
              <w:cnfStyle w:val="000000100000" w:firstRow="0" w:lastRow="0" w:firstColumn="0" w:lastColumn="0" w:oddVBand="0" w:evenVBand="0" w:oddHBand="1" w:evenHBand="0" w:firstRowFirstColumn="0" w:firstRowLastColumn="0" w:lastRowFirstColumn="0" w:lastRowLastColumn="0"/>
              <w:rPr>
                <w:ins w:id="1286" w:author="Minsu Jeon" w:date="2022-09-18T22:09:00Z"/>
                <w:rFonts w:cstheme="minorHAnsi"/>
                <w:szCs w:val="18"/>
                <w:rPrChange w:id="1287" w:author="Minsu Jeon" w:date="2022-09-18T22:20:00Z">
                  <w:rPr>
                    <w:ins w:id="1288" w:author="Minsu Jeon" w:date="2022-09-18T22:09:00Z"/>
                    <w:rFonts w:ascii="Calibri" w:hAnsi="Calibri" w:cs="Arial"/>
                    <w:szCs w:val="18"/>
                  </w:rPr>
                </w:rPrChange>
              </w:rPr>
            </w:pPr>
            <w:ins w:id="1289" w:author="Minsu Jeon" w:date="2022-09-18T22:09:00Z">
              <w:r w:rsidRPr="00D40719">
                <w:rPr>
                  <w:rFonts w:cstheme="minorHAnsi"/>
                  <w:szCs w:val="18"/>
                  <w:rPrChange w:id="1290" w:author="Minsu Jeon" w:date="2022-09-18T22:20:00Z">
                    <w:rPr>
                      <w:rFonts w:ascii="Calibri" w:hAnsi="Calibri" w:cs="Arial"/>
                      <w:szCs w:val="18"/>
                    </w:rPr>
                  </w:rPrChange>
                </w:rPr>
                <w:t>Revised recommendation</w:t>
              </w:r>
            </w:ins>
          </w:p>
          <w:p w14:paraId="2C64CA4A" w14:textId="7E31DAE2" w:rsidR="008263C0" w:rsidRPr="00D40719" w:rsidRDefault="008263C0" w:rsidP="00CA5D0A">
            <w:pPr>
              <w:cnfStyle w:val="000000100000" w:firstRow="0" w:lastRow="0" w:firstColumn="0" w:lastColumn="0" w:oddVBand="0" w:evenVBand="0" w:oddHBand="1" w:evenHBand="0" w:firstRowFirstColumn="0" w:firstRowLastColumn="0" w:lastRowFirstColumn="0" w:lastRowLastColumn="0"/>
              <w:rPr>
                <w:ins w:id="1291" w:author="Minsu Jeon" w:date="2022-09-18T21:59:00Z"/>
                <w:rFonts w:cstheme="minorHAnsi"/>
                <w:szCs w:val="18"/>
                <w:rPrChange w:id="1292" w:author="Minsu Jeon" w:date="2022-09-18T22:20:00Z">
                  <w:rPr>
                    <w:ins w:id="1293" w:author="Minsu Jeon" w:date="2022-09-18T21:59:00Z"/>
                    <w:rFonts w:ascii="Calibri" w:hAnsi="Calibri" w:cs="Arial"/>
                    <w:szCs w:val="18"/>
                  </w:rPr>
                </w:rPrChange>
              </w:rPr>
            </w:pPr>
            <w:ins w:id="1294" w:author="Minsu Jeon" w:date="2022-09-18T22:09:00Z">
              <w:r w:rsidRPr="00D40719">
                <w:rPr>
                  <w:rFonts w:cstheme="minorHAnsi"/>
                  <w:szCs w:val="18"/>
                  <w:rPrChange w:id="1295" w:author="Minsu Jeon" w:date="2022-09-18T22:20:00Z">
                    <w:rPr>
                      <w:rFonts w:ascii="Calibri" w:hAnsi="Calibri" w:cs="Arial"/>
                      <w:szCs w:val="18"/>
                    </w:rPr>
                  </w:rPrChange>
                </w:rPr>
                <w:t>Product specification</w:t>
              </w:r>
            </w:ins>
          </w:p>
        </w:tc>
        <w:tc>
          <w:tcPr>
            <w:tcW w:w="1276" w:type="dxa"/>
            <w:tcPrChange w:id="1296" w:author="Minsu Jeon" w:date="2022-09-18T22:21:00Z">
              <w:tcPr>
                <w:tcW w:w="1334" w:type="dxa"/>
                <w:gridSpan w:val="2"/>
              </w:tcPr>
            </w:tcPrChange>
          </w:tcPr>
          <w:p w14:paraId="31B13726" w14:textId="21CD92DD"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297" w:author="Minsu Jeon" w:date="2022-09-18T21:59:00Z"/>
                <w:rFonts w:cstheme="minorHAnsi"/>
                <w:szCs w:val="18"/>
                <w:lang w:eastAsia="en-GB"/>
              </w:rPr>
            </w:pPr>
            <w:ins w:id="1298" w:author="Minsu Jeon" w:date="2022-09-18T22:04:00Z">
              <w:r w:rsidRPr="00D40719">
                <w:rPr>
                  <w:rFonts w:cstheme="minorHAnsi"/>
                  <w:szCs w:val="18"/>
                  <w:lang w:eastAsia="en-GB"/>
                </w:rPr>
                <w:t>VTS</w:t>
              </w:r>
            </w:ins>
          </w:p>
        </w:tc>
        <w:tc>
          <w:tcPr>
            <w:tcW w:w="1418" w:type="dxa"/>
            <w:tcPrChange w:id="1299" w:author="Minsu Jeon" w:date="2022-09-18T22:21:00Z">
              <w:tcPr>
                <w:tcW w:w="1324" w:type="dxa"/>
                <w:gridSpan w:val="2"/>
              </w:tcPr>
            </w:tcPrChange>
          </w:tcPr>
          <w:p w14:paraId="769D8478" w14:textId="1299E3C9"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00" w:author="Minsu Jeon" w:date="2022-09-18T21:59:00Z"/>
                <w:rFonts w:cstheme="minorHAnsi"/>
                <w:szCs w:val="18"/>
                <w:lang w:eastAsia="en-GB"/>
              </w:rPr>
            </w:pPr>
            <w:ins w:id="1301" w:author="Minsu Jeon" w:date="2022-09-18T22:04:00Z">
              <w:r w:rsidRPr="00D40719">
                <w:rPr>
                  <w:rFonts w:cstheme="minorHAnsi"/>
                  <w:szCs w:val="18"/>
                  <w:lang w:eastAsia="en-GB"/>
                </w:rPr>
                <w:t>VTS</w:t>
              </w:r>
            </w:ins>
            <w:ins w:id="1302" w:author="Minsu Jeon" w:date="2022-09-18T22:08:00Z">
              <w:r w:rsidR="00771764" w:rsidRPr="00D40719">
                <w:rPr>
                  <w:rFonts w:cstheme="minorHAnsi"/>
                  <w:szCs w:val="18"/>
                  <w:lang w:eastAsia="en-GB"/>
                </w:rPr>
                <w:t xml:space="preserve"> 2.8.2</w:t>
              </w:r>
            </w:ins>
          </w:p>
        </w:tc>
        <w:tc>
          <w:tcPr>
            <w:tcW w:w="1098" w:type="dxa"/>
            <w:tcPrChange w:id="1303" w:author="Minsu Jeon" w:date="2022-09-18T22:21:00Z">
              <w:tcPr>
                <w:tcW w:w="1486" w:type="dxa"/>
                <w:gridSpan w:val="2"/>
              </w:tcPr>
            </w:tcPrChange>
          </w:tcPr>
          <w:p w14:paraId="13EFDD5E"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04" w:author="Minsu Jeon" w:date="2022-09-18T21:59:00Z"/>
                <w:rFonts w:cstheme="minorHAnsi"/>
                <w:szCs w:val="18"/>
                <w:lang w:eastAsia="en-GB"/>
              </w:rPr>
            </w:pPr>
          </w:p>
        </w:tc>
      </w:tr>
      <w:tr w:rsidR="00A70ED8" w:rsidRPr="00D40719" w14:paraId="72FBF675" w14:textId="77777777" w:rsidTr="00A70ED8">
        <w:trPr>
          <w:ins w:id="1305"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306" w:author="Minsu Jeon" w:date="2022-09-18T22:21:00Z">
              <w:tcPr>
                <w:tcW w:w="1097" w:type="dxa"/>
              </w:tcPr>
            </w:tcPrChange>
          </w:tcPr>
          <w:p w14:paraId="7D776D60" w14:textId="77777777" w:rsidR="00CA5D0A" w:rsidRPr="00D40719" w:rsidRDefault="00CA5D0A" w:rsidP="00CA5D0A">
            <w:pPr>
              <w:rPr>
                <w:ins w:id="1307" w:author="Minsu Jeon" w:date="2022-09-18T21:59:00Z"/>
                <w:rFonts w:cstheme="minorHAnsi"/>
                <w:szCs w:val="18"/>
                <w:lang w:eastAsia="en-GB"/>
              </w:rPr>
            </w:pPr>
          </w:p>
        </w:tc>
        <w:tc>
          <w:tcPr>
            <w:tcW w:w="1450" w:type="dxa"/>
            <w:tcPrChange w:id="1308" w:author="Minsu Jeon" w:date="2022-09-18T22:21:00Z">
              <w:tcPr>
                <w:tcW w:w="1450" w:type="dxa"/>
              </w:tcPr>
            </w:tcPrChange>
          </w:tcPr>
          <w:p w14:paraId="69ABEC7E" w14:textId="7D29175F"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09" w:author="Minsu Jeon" w:date="2022-09-18T21:59:00Z"/>
                <w:rFonts w:cstheme="minorHAnsi"/>
                <w:szCs w:val="18"/>
                <w:lang w:eastAsia="en-GB"/>
              </w:rPr>
            </w:pPr>
            <w:ins w:id="1310" w:author="Minsu Jeon" w:date="2022-09-18T22:10:00Z">
              <w:r w:rsidRPr="00D40719">
                <w:rPr>
                  <w:rFonts w:cstheme="minorHAnsi"/>
                  <w:szCs w:val="18"/>
                  <w:lang w:eastAsia="en-GB"/>
                </w:rPr>
                <w:t>4.1 implementation</w:t>
              </w:r>
            </w:ins>
          </w:p>
        </w:tc>
        <w:tc>
          <w:tcPr>
            <w:tcW w:w="2977" w:type="dxa"/>
            <w:tcPrChange w:id="1311" w:author="Minsu Jeon" w:date="2022-09-18T22:21:00Z">
              <w:tcPr>
                <w:tcW w:w="2977" w:type="dxa"/>
                <w:gridSpan w:val="2"/>
              </w:tcPr>
            </w:tcPrChange>
          </w:tcPr>
          <w:p w14:paraId="039C8ED8" w14:textId="330AD1D4"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12" w:author="Minsu Jeon" w:date="2022-09-18T21:59:00Z"/>
                <w:rFonts w:cstheme="minorHAnsi"/>
                <w:szCs w:val="18"/>
                <w:lang w:eastAsia="en-GB"/>
              </w:rPr>
            </w:pPr>
            <w:ins w:id="1313" w:author="Minsu Jeon" w:date="2022-09-18T22:10:00Z">
              <w:r w:rsidRPr="00D40719">
                <w:rPr>
                  <w:rFonts w:cstheme="minorHAnsi"/>
                  <w:szCs w:val="18"/>
                  <w:lang w:eastAsia="en-GB"/>
                  <w:rPrChange w:id="1314" w:author="Minsu Jeon" w:date="2022-09-18T22:20:00Z">
                    <w:rPr>
                      <w:rFonts w:eastAsiaTheme="minorEastAsia"/>
                    </w:rPr>
                  </w:rPrChange>
                </w:rPr>
                <w:t xml:space="preserve">Review, update and reformat Guideline 1045 on Staffing Level at VTS centres  </w:t>
              </w:r>
            </w:ins>
          </w:p>
        </w:tc>
        <w:tc>
          <w:tcPr>
            <w:tcW w:w="3685" w:type="dxa"/>
            <w:tcPrChange w:id="1315" w:author="Minsu Jeon" w:date="2022-09-18T22:21:00Z">
              <w:tcPr>
                <w:tcW w:w="3260" w:type="dxa"/>
                <w:gridSpan w:val="2"/>
              </w:tcPr>
            </w:tcPrChange>
          </w:tcPr>
          <w:p w14:paraId="2820AB9E"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16" w:author="Minsu Jeon" w:date="2022-09-18T21:59:00Z"/>
                <w:rFonts w:cstheme="minorHAnsi"/>
                <w:szCs w:val="18"/>
                <w:lang w:eastAsia="en-GB"/>
              </w:rPr>
            </w:pPr>
          </w:p>
        </w:tc>
        <w:tc>
          <w:tcPr>
            <w:tcW w:w="1559" w:type="dxa"/>
            <w:tcPrChange w:id="1317" w:author="Minsu Jeon" w:date="2022-09-18T22:21:00Z">
              <w:tcPr>
                <w:tcW w:w="1632" w:type="dxa"/>
                <w:gridSpan w:val="2"/>
              </w:tcPr>
            </w:tcPrChange>
          </w:tcPr>
          <w:p w14:paraId="08649A41" w14:textId="2032E528"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18" w:author="Minsu Jeon" w:date="2022-09-18T21:59:00Z"/>
                <w:rFonts w:cstheme="minorHAnsi"/>
                <w:szCs w:val="18"/>
                <w:rPrChange w:id="1319" w:author="Minsu Jeon" w:date="2022-09-18T22:20:00Z">
                  <w:rPr>
                    <w:ins w:id="1320" w:author="Minsu Jeon" w:date="2022-09-18T21:59:00Z"/>
                    <w:rFonts w:ascii="Calibri" w:hAnsi="Calibri" w:cs="Arial"/>
                    <w:szCs w:val="18"/>
                  </w:rPr>
                </w:rPrChange>
              </w:rPr>
            </w:pPr>
            <w:ins w:id="1321" w:author="Minsu Jeon" w:date="2022-09-18T22:11:00Z">
              <w:r w:rsidRPr="00D40719">
                <w:rPr>
                  <w:rFonts w:cstheme="minorHAnsi"/>
                  <w:szCs w:val="18"/>
                  <w:rPrChange w:id="1322" w:author="Minsu Jeon" w:date="2022-09-18T22:20:00Z">
                    <w:rPr>
                      <w:rFonts w:ascii="Calibri" w:hAnsi="Calibri" w:cs="Arial"/>
                      <w:szCs w:val="18"/>
                    </w:rPr>
                  </w:rPrChange>
                </w:rPr>
                <w:t>Revised guideline</w:t>
              </w:r>
            </w:ins>
          </w:p>
        </w:tc>
        <w:tc>
          <w:tcPr>
            <w:tcW w:w="1276" w:type="dxa"/>
            <w:tcPrChange w:id="1323" w:author="Minsu Jeon" w:date="2022-09-18T22:21:00Z">
              <w:tcPr>
                <w:tcW w:w="1334" w:type="dxa"/>
                <w:gridSpan w:val="2"/>
              </w:tcPr>
            </w:tcPrChange>
          </w:tcPr>
          <w:p w14:paraId="167E5887" w14:textId="56911B99"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24" w:author="Minsu Jeon" w:date="2022-09-18T21:59:00Z"/>
                <w:rFonts w:cstheme="minorHAnsi"/>
                <w:szCs w:val="18"/>
                <w:lang w:eastAsia="en-GB"/>
              </w:rPr>
            </w:pPr>
            <w:ins w:id="1325" w:author="Minsu Jeon" w:date="2022-09-18T22:04:00Z">
              <w:r w:rsidRPr="00D40719">
                <w:rPr>
                  <w:rFonts w:cstheme="minorHAnsi"/>
                  <w:szCs w:val="18"/>
                  <w:lang w:eastAsia="en-GB"/>
                </w:rPr>
                <w:t>VTS</w:t>
              </w:r>
            </w:ins>
          </w:p>
        </w:tc>
        <w:tc>
          <w:tcPr>
            <w:tcW w:w="1418" w:type="dxa"/>
            <w:tcPrChange w:id="1326" w:author="Minsu Jeon" w:date="2022-09-18T22:21:00Z">
              <w:tcPr>
                <w:tcW w:w="1324" w:type="dxa"/>
                <w:gridSpan w:val="2"/>
              </w:tcPr>
            </w:tcPrChange>
          </w:tcPr>
          <w:p w14:paraId="0816ED44" w14:textId="2DB825DD"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27" w:author="Minsu Jeon" w:date="2022-09-18T21:59:00Z"/>
                <w:rFonts w:cstheme="minorHAnsi"/>
                <w:szCs w:val="18"/>
                <w:lang w:eastAsia="en-GB"/>
              </w:rPr>
            </w:pPr>
            <w:ins w:id="1328" w:author="Minsu Jeon" w:date="2022-09-18T22:04:00Z">
              <w:r w:rsidRPr="00D40719">
                <w:rPr>
                  <w:rFonts w:cstheme="minorHAnsi"/>
                  <w:szCs w:val="18"/>
                  <w:lang w:eastAsia="en-GB"/>
                </w:rPr>
                <w:t>VTS</w:t>
              </w:r>
            </w:ins>
            <w:ins w:id="1329" w:author="Minsu Jeon" w:date="2022-09-18T22:11:00Z">
              <w:r w:rsidR="008877A7" w:rsidRPr="00D40719">
                <w:rPr>
                  <w:rFonts w:cstheme="minorHAnsi"/>
                  <w:szCs w:val="18"/>
                  <w:lang w:eastAsia="en-GB"/>
                </w:rPr>
                <w:t xml:space="preserve"> 3.2.1</w:t>
              </w:r>
            </w:ins>
          </w:p>
        </w:tc>
        <w:tc>
          <w:tcPr>
            <w:tcW w:w="1098" w:type="dxa"/>
            <w:tcPrChange w:id="1330" w:author="Minsu Jeon" w:date="2022-09-18T22:21:00Z">
              <w:tcPr>
                <w:tcW w:w="1486" w:type="dxa"/>
                <w:gridSpan w:val="2"/>
              </w:tcPr>
            </w:tcPrChange>
          </w:tcPr>
          <w:p w14:paraId="72990259"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31" w:author="Minsu Jeon" w:date="2022-09-18T21:59:00Z"/>
                <w:rFonts w:cstheme="minorHAnsi"/>
                <w:szCs w:val="18"/>
                <w:lang w:eastAsia="en-GB"/>
              </w:rPr>
            </w:pPr>
          </w:p>
        </w:tc>
      </w:tr>
      <w:tr w:rsidR="00A70ED8" w:rsidRPr="00D40719" w14:paraId="36FAD097" w14:textId="77777777" w:rsidTr="00A70ED8">
        <w:trPr>
          <w:cnfStyle w:val="000000100000" w:firstRow="0" w:lastRow="0" w:firstColumn="0" w:lastColumn="0" w:oddVBand="0" w:evenVBand="0" w:oddHBand="1" w:evenHBand="0" w:firstRowFirstColumn="0" w:firstRowLastColumn="0" w:lastRowFirstColumn="0" w:lastRowLastColumn="0"/>
          <w:ins w:id="1332"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333" w:author="Minsu Jeon" w:date="2022-09-18T22:21:00Z">
              <w:tcPr>
                <w:tcW w:w="1097" w:type="dxa"/>
              </w:tcPr>
            </w:tcPrChange>
          </w:tcPr>
          <w:p w14:paraId="427ED245"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ins w:id="1334" w:author="Minsu Jeon" w:date="2022-09-18T21:59:00Z"/>
                <w:rFonts w:cstheme="minorHAnsi"/>
                <w:szCs w:val="18"/>
                <w:lang w:eastAsia="en-GB"/>
              </w:rPr>
            </w:pPr>
          </w:p>
        </w:tc>
        <w:tc>
          <w:tcPr>
            <w:tcW w:w="1450" w:type="dxa"/>
            <w:tcPrChange w:id="1335" w:author="Minsu Jeon" w:date="2022-09-18T22:21:00Z">
              <w:tcPr>
                <w:tcW w:w="1450" w:type="dxa"/>
              </w:tcPr>
            </w:tcPrChange>
          </w:tcPr>
          <w:p w14:paraId="165574EA" w14:textId="579E4BC5" w:rsidR="00CA5D0A" w:rsidRPr="00D40719" w:rsidRDefault="00C8492F" w:rsidP="00CA5D0A">
            <w:pPr>
              <w:cnfStyle w:val="000000100000" w:firstRow="0" w:lastRow="0" w:firstColumn="0" w:lastColumn="0" w:oddVBand="0" w:evenVBand="0" w:oddHBand="1" w:evenHBand="0" w:firstRowFirstColumn="0" w:firstRowLastColumn="0" w:lastRowFirstColumn="0" w:lastRowLastColumn="0"/>
              <w:rPr>
                <w:ins w:id="1336" w:author="Minsu Jeon" w:date="2022-09-18T21:59:00Z"/>
                <w:rFonts w:cstheme="minorHAnsi"/>
                <w:szCs w:val="18"/>
                <w:lang w:eastAsia="en-GB"/>
              </w:rPr>
            </w:pPr>
            <w:ins w:id="1337" w:author="Minsu Jeon" w:date="2022-09-18T22:11:00Z">
              <w:r w:rsidRPr="00D40719">
                <w:rPr>
                  <w:rFonts w:cstheme="minorHAnsi"/>
                  <w:szCs w:val="18"/>
                  <w:lang w:eastAsia="en-GB"/>
                </w:rPr>
                <w:t>4.4 auditing and assessing</w:t>
              </w:r>
            </w:ins>
          </w:p>
        </w:tc>
        <w:tc>
          <w:tcPr>
            <w:tcW w:w="2977" w:type="dxa"/>
            <w:tcPrChange w:id="1338" w:author="Minsu Jeon" w:date="2022-09-18T22:21:00Z">
              <w:tcPr>
                <w:tcW w:w="2977" w:type="dxa"/>
                <w:gridSpan w:val="2"/>
              </w:tcPr>
            </w:tcPrChange>
          </w:tcPr>
          <w:p w14:paraId="6772F24C" w14:textId="5BC71A6C" w:rsidR="00CA5D0A" w:rsidRPr="00D40719" w:rsidRDefault="00C8492F" w:rsidP="00CA5D0A">
            <w:pPr>
              <w:cnfStyle w:val="000000100000" w:firstRow="0" w:lastRow="0" w:firstColumn="0" w:lastColumn="0" w:oddVBand="0" w:evenVBand="0" w:oddHBand="1" w:evenHBand="0" w:firstRowFirstColumn="0" w:firstRowLastColumn="0" w:lastRowFirstColumn="0" w:lastRowLastColumn="0"/>
              <w:rPr>
                <w:ins w:id="1339" w:author="Minsu Jeon" w:date="2022-09-18T21:59:00Z"/>
                <w:rFonts w:cstheme="minorHAnsi"/>
                <w:szCs w:val="18"/>
                <w:lang w:eastAsia="en-GB"/>
              </w:rPr>
            </w:pPr>
            <w:ins w:id="1340" w:author="Minsu Jeon" w:date="2022-09-18T22:11:00Z">
              <w:r w:rsidRPr="00D40719">
                <w:rPr>
                  <w:rFonts w:cstheme="minorHAnsi"/>
                  <w:szCs w:val="18"/>
                  <w:lang w:eastAsia="en-GB"/>
                  <w:rPrChange w:id="1341" w:author="Minsu Jeon" w:date="2022-09-18T22:20:00Z">
                    <w:rPr>
                      <w:rFonts w:cs="Arial"/>
                      <w:snapToGrid w:val="0"/>
                      <w:kern w:val="28"/>
                      <w:sz w:val="20"/>
                      <w:szCs w:val="20"/>
                      <w:lang w:eastAsia="de-DE"/>
                    </w:rPr>
                  </w:rPrChange>
                </w:rPr>
                <w:t>Aptitudes required by VTS operators</w:t>
              </w:r>
            </w:ins>
          </w:p>
        </w:tc>
        <w:tc>
          <w:tcPr>
            <w:tcW w:w="3685" w:type="dxa"/>
            <w:tcPrChange w:id="1342" w:author="Minsu Jeon" w:date="2022-09-18T22:21:00Z">
              <w:tcPr>
                <w:tcW w:w="3260" w:type="dxa"/>
                <w:gridSpan w:val="2"/>
              </w:tcPr>
            </w:tcPrChange>
          </w:tcPr>
          <w:p w14:paraId="4A6CA41D" w14:textId="77777777" w:rsidR="00432C44" w:rsidRPr="00D40719" w:rsidRDefault="00432C44" w:rsidP="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43" w:author="Minsu Jeon" w:date="2022-09-18T22:11:00Z"/>
                <w:rFonts w:cstheme="minorHAnsi"/>
                <w:szCs w:val="18"/>
                <w:lang w:eastAsia="en-GB"/>
                <w:rPrChange w:id="1344" w:author="Minsu Jeon" w:date="2022-09-18T22:20:00Z">
                  <w:rPr>
                    <w:ins w:id="1345" w:author="Minsu Jeon" w:date="2022-09-18T22:11:00Z"/>
                    <w:snapToGrid w:val="0"/>
                    <w:kern w:val="28"/>
                    <w:sz w:val="20"/>
                    <w:szCs w:val="20"/>
                  </w:rPr>
                </w:rPrChange>
              </w:rPr>
              <w:pPrChange w:id="1346"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47" w:author="Minsu Jeon" w:date="2022-09-18T22:11:00Z">
              <w:r w:rsidRPr="00D40719">
                <w:rPr>
                  <w:rFonts w:cstheme="minorHAnsi"/>
                  <w:szCs w:val="18"/>
                  <w:lang w:eastAsia="en-GB"/>
                  <w:rPrChange w:id="1348" w:author="Minsu Jeon" w:date="2022-09-18T22:20:00Z">
                    <w:rPr>
                      <w:snapToGrid w:val="0"/>
                      <w:kern w:val="28"/>
                      <w:sz w:val="20"/>
                      <w:szCs w:val="20"/>
                    </w:rPr>
                  </w:rPrChange>
                </w:rPr>
                <w:t xml:space="preserve">Define aptitude and aptitude/psychometric testing </w:t>
              </w:r>
            </w:ins>
          </w:p>
          <w:p w14:paraId="44E0BA03" w14:textId="77777777" w:rsidR="00432C44" w:rsidRPr="00D40719" w:rsidRDefault="00432C44" w:rsidP="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49" w:author="Minsu Jeon" w:date="2022-09-18T22:11:00Z"/>
                <w:rFonts w:cstheme="minorHAnsi"/>
                <w:szCs w:val="18"/>
                <w:lang w:eastAsia="en-GB"/>
                <w:rPrChange w:id="1350" w:author="Minsu Jeon" w:date="2022-09-18T22:20:00Z">
                  <w:rPr>
                    <w:ins w:id="1351" w:author="Minsu Jeon" w:date="2022-09-18T22:11:00Z"/>
                    <w:snapToGrid w:val="0"/>
                    <w:kern w:val="28"/>
                    <w:sz w:val="20"/>
                    <w:szCs w:val="20"/>
                  </w:rPr>
                </w:rPrChange>
              </w:rPr>
              <w:pPrChange w:id="1352"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53" w:author="Minsu Jeon" w:date="2022-09-18T22:11:00Z">
              <w:r w:rsidRPr="00D40719">
                <w:rPr>
                  <w:rFonts w:cstheme="minorHAnsi"/>
                  <w:szCs w:val="18"/>
                  <w:lang w:eastAsia="en-GB"/>
                  <w:rPrChange w:id="1354" w:author="Minsu Jeon" w:date="2022-09-18T22:20:00Z">
                    <w:rPr>
                      <w:snapToGrid w:val="0"/>
                      <w:kern w:val="28"/>
                      <w:sz w:val="20"/>
                      <w:szCs w:val="20"/>
                      <w:lang w:eastAsia="de-DE"/>
                    </w:rPr>
                  </w:rPrChange>
                </w:rPr>
                <w:t>Determine the aptitudes that are consistently demonstrated by effective VTS operators</w:t>
              </w:r>
            </w:ins>
          </w:p>
          <w:p w14:paraId="7C4CD7E2" w14:textId="77777777" w:rsidR="00432C44" w:rsidRPr="00D40719" w:rsidRDefault="00432C44" w:rsidP="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55" w:author="Minsu Jeon" w:date="2022-09-18T22:11:00Z"/>
                <w:rFonts w:cstheme="minorHAnsi"/>
                <w:szCs w:val="18"/>
                <w:lang w:eastAsia="en-GB"/>
                <w:rPrChange w:id="1356" w:author="Minsu Jeon" w:date="2022-09-18T22:20:00Z">
                  <w:rPr>
                    <w:ins w:id="1357" w:author="Minsu Jeon" w:date="2022-09-18T22:11:00Z"/>
                    <w:snapToGrid w:val="0"/>
                    <w:kern w:val="28"/>
                    <w:sz w:val="20"/>
                    <w:szCs w:val="20"/>
                  </w:rPr>
                </w:rPrChange>
              </w:rPr>
              <w:pPrChange w:id="1358"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59" w:author="Minsu Jeon" w:date="2022-09-18T22:11:00Z">
              <w:r w:rsidRPr="00D40719">
                <w:rPr>
                  <w:rFonts w:cstheme="minorHAnsi"/>
                  <w:szCs w:val="18"/>
                  <w:lang w:eastAsia="en-GB"/>
                  <w:rPrChange w:id="1360" w:author="Minsu Jeon" w:date="2022-09-18T22:20:00Z">
                    <w:rPr>
                      <w:snapToGrid w:val="0"/>
                      <w:kern w:val="28"/>
                      <w:sz w:val="20"/>
                      <w:szCs w:val="20"/>
                    </w:rPr>
                  </w:rPrChange>
                </w:rPr>
                <w:t>Consider methods to assess those aptitudes</w:t>
              </w:r>
            </w:ins>
          </w:p>
          <w:p w14:paraId="3FC63DC7" w14:textId="2B02EE4A" w:rsidR="00CA5D0A" w:rsidRPr="00D40719" w:rsidRDefault="00432C44" w:rsidP="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61" w:author="Minsu Jeon" w:date="2022-09-18T21:59:00Z"/>
                <w:rFonts w:cstheme="minorHAnsi"/>
                <w:szCs w:val="18"/>
                <w:lang w:eastAsia="en-GB"/>
              </w:rPr>
              <w:pPrChange w:id="1362" w:author="Minsu Jeon" w:date="2022-09-18T22:12:00Z">
                <w:pPr>
                  <w:cnfStyle w:val="000000100000" w:firstRow="0" w:lastRow="0" w:firstColumn="0" w:lastColumn="0" w:oddVBand="0" w:evenVBand="0" w:oddHBand="1" w:evenHBand="0" w:firstRowFirstColumn="0" w:firstRowLastColumn="0" w:lastRowFirstColumn="0" w:lastRowLastColumn="0"/>
                </w:pPr>
              </w:pPrChange>
            </w:pPr>
            <w:ins w:id="1363" w:author="Minsu Jeon" w:date="2022-09-18T22:11:00Z">
              <w:r w:rsidRPr="00D40719">
                <w:rPr>
                  <w:rFonts w:cstheme="minorHAnsi"/>
                  <w:szCs w:val="18"/>
                  <w:lang w:eastAsia="en-GB"/>
                  <w:rPrChange w:id="1364" w:author="Minsu Jeon" w:date="2022-09-18T22:20:00Z">
                    <w:rPr>
                      <w:snapToGrid w:val="0"/>
                      <w:kern w:val="28"/>
                      <w:sz w:val="20"/>
                      <w:szCs w:val="20"/>
                    </w:rPr>
                  </w:rPrChange>
                </w:rPr>
                <w:t>Develop guidance on what aptitudes should be assessed and how the assessments could be completed</w:t>
              </w:r>
            </w:ins>
          </w:p>
        </w:tc>
        <w:tc>
          <w:tcPr>
            <w:tcW w:w="1559" w:type="dxa"/>
            <w:tcPrChange w:id="1365" w:author="Minsu Jeon" w:date="2022-09-18T22:21:00Z">
              <w:tcPr>
                <w:tcW w:w="1632" w:type="dxa"/>
                <w:gridSpan w:val="2"/>
              </w:tcPr>
            </w:tcPrChange>
          </w:tcPr>
          <w:p w14:paraId="333CD1E9" w14:textId="2D144F6F" w:rsidR="00CA5D0A" w:rsidRPr="00D40719" w:rsidRDefault="00432C44" w:rsidP="00CA5D0A">
            <w:pPr>
              <w:cnfStyle w:val="000000100000" w:firstRow="0" w:lastRow="0" w:firstColumn="0" w:lastColumn="0" w:oddVBand="0" w:evenVBand="0" w:oddHBand="1" w:evenHBand="0" w:firstRowFirstColumn="0" w:firstRowLastColumn="0" w:lastRowFirstColumn="0" w:lastRowLastColumn="0"/>
              <w:rPr>
                <w:ins w:id="1366" w:author="Minsu Jeon" w:date="2022-09-18T21:59:00Z"/>
                <w:rFonts w:cstheme="minorHAnsi"/>
                <w:szCs w:val="18"/>
                <w:rPrChange w:id="1367" w:author="Minsu Jeon" w:date="2022-09-18T22:20:00Z">
                  <w:rPr>
                    <w:ins w:id="1368" w:author="Minsu Jeon" w:date="2022-09-18T21:59:00Z"/>
                    <w:rFonts w:ascii="Calibri" w:hAnsi="Calibri" w:cs="Arial"/>
                    <w:szCs w:val="18"/>
                  </w:rPr>
                </w:rPrChange>
              </w:rPr>
            </w:pPr>
            <w:ins w:id="1369" w:author="Minsu Jeon" w:date="2022-09-18T22:11:00Z">
              <w:r w:rsidRPr="00D40719">
                <w:rPr>
                  <w:rFonts w:cstheme="minorHAnsi"/>
                  <w:szCs w:val="18"/>
                  <w:rPrChange w:id="1370" w:author="Minsu Jeon" w:date="2022-09-18T22:20:00Z">
                    <w:rPr>
                      <w:rFonts w:ascii="Calibri" w:hAnsi="Calibri" w:cs="Arial"/>
                      <w:szCs w:val="18"/>
                    </w:rPr>
                  </w:rPrChange>
                </w:rPr>
                <w:t>New guideline</w:t>
              </w:r>
            </w:ins>
          </w:p>
        </w:tc>
        <w:tc>
          <w:tcPr>
            <w:tcW w:w="1276" w:type="dxa"/>
            <w:tcPrChange w:id="1371" w:author="Minsu Jeon" w:date="2022-09-18T22:21:00Z">
              <w:tcPr>
                <w:tcW w:w="1334" w:type="dxa"/>
                <w:gridSpan w:val="2"/>
              </w:tcPr>
            </w:tcPrChange>
          </w:tcPr>
          <w:p w14:paraId="3F4DB096" w14:textId="55D55470" w:rsidR="00CA5D0A" w:rsidRPr="00D40719" w:rsidRDefault="00771764" w:rsidP="00CA5D0A">
            <w:pPr>
              <w:cnfStyle w:val="000000100000" w:firstRow="0" w:lastRow="0" w:firstColumn="0" w:lastColumn="0" w:oddVBand="0" w:evenVBand="0" w:oddHBand="1" w:evenHBand="0" w:firstRowFirstColumn="0" w:firstRowLastColumn="0" w:lastRowFirstColumn="0" w:lastRowLastColumn="0"/>
              <w:rPr>
                <w:ins w:id="1372" w:author="Minsu Jeon" w:date="2022-09-18T21:59:00Z"/>
                <w:rFonts w:cstheme="minorHAnsi"/>
                <w:szCs w:val="18"/>
                <w:lang w:eastAsia="en-GB"/>
              </w:rPr>
            </w:pPr>
            <w:ins w:id="1373" w:author="Minsu Jeon" w:date="2022-09-18T22:08:00Z">
              <w:r w:rsidRPr="00D40719">
                <w:rPr>
                  <w:rFonts w:cstheme="minorHAnsi"/>
                  <w:szCs w:val="18"/>
                  <w:lang w:eastAsia="en-GB"/>
                </w:rPr>
                <w:t>VTS</w:t>
              </w:r>
            </w:ins>
          </w:p>
        </w:tc>
        <w:tc>
          <w:tcPr>
            <w:tcW w:w="1418" w:type="dxa"/>
            <w:tcPrChange w:id="1374" w:author="Minsu Jeon" w:date="2022-09-18T22:21:00Z">
              <w:tcPr>
                <w:tcW w:w="1324" w:type="dxa"/>
                <w:gridSpan w:val="2"/>
              </w:tcPr>
            </w:tcPrChange>
          </w:tcPr>
          <w:p w14:paraId="227C3546" w14:textId="1CEE5E3B" w:rsidR="00CA5D0A" w:rsidRPr="00D40719" w:rsidRDefault="00771764" w:rsidP="00CA5D0A">
            <w:pPr>
              <w:cnfStyle w:val="000000100000" w:firstRow="0" w:lastRow="0" w:firstColumn="0" w:lastColumn="0" w:oddVBand="0" w:evenVBand="0" w:oddHBand="1" w:evenHBand="0" w:firstRowFirstColumn="0" w:firstRowLastColumn="0" w:lastRowFirstColumn="0" w:lastRowLastColumn="0"/>
              <w:rPr>
                <w:ins w:id="1375" w:author="Minsu Jeon" w:date="2022-09-18T21:59:00Z"/>
                <w:rFonts w:cstheme="minorHAnsi"/>
                <w:szCs w:val="18"/>
                <w:lang w:eastAsia="en-GB"/>
              </w:rPr>
            </w:pPr>
            <w:ins w:id="1376" w:author="Minsu Jeon" w:date="2022-09-18T22:09:00Z">
              <w:r w:rsidRPr="00D40719">
                <w:rPr>
                  <w:rFonts w:cstheme="minorHAnsi"/>
                  <w:szCs w:val="18"/>
                  <w:lang w:eastAsia="en-GB"/>
                </w:rPr>
                <w:t>VTS</w:t>
              </w:r>
            </w:ins>
            <w:ins w:id="1377" w:author="Minsu Jeon" w:date="2022-09-18T22:12:00Z">
              <w:r w:rsidR="0080083D" w:rsidRPr="00D40719">
                <w:rPr>
                  <w:rFonts w:cstheme="minorHAnsi"/>
                  <w:szCs w:val="18"/>
                  <w:lang w:eastAsia="en-GB"/>
                </w:rPr>
                <w:t xml:space="preserve"> 3.4.1</w:t>
              </w:r>
            </w:ins>
          </w:p>
        </w:tc>
        <w:tc>
          <w:tcPr>
            <w:tcW w:w="1098" w:type="dxa"/>
            <w:tcPrChange w:id="1378" w:author="Minsu Jeon" w:date="2022-09-18T22:21:00Z">
              <w:tcPr>
                <w:tcW w:w="1486" w:type="dxa"/>
                <w:gridSpan w:val="2"/>
              </w:tcPr>
            </w:tcPrChange>
          </w:tcPr>
          <w:p w14:paraId="12147C8C"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79" w:author="Minsu Jeon" w:date="2022-09-18T21:59:00Z"/>
                <w:rFonts w:cstheme="minorHAnsi"/>
                <w:szCs w:val="18"/>
                <w:lang w:eastAsia="en-GB"/>
              </w:rPr>
            </w:pPr>
          </w:p>
        </w:tc>
      </w:tr>
      <w:tr w:rsidR="00A70ED8" w:rsidRPr="00D40719" w14:paraId="2FBD654D" w14:textId="77777777" w:rsidTr="00A70ED8">
        <w:trPr>
          <w:ins w:id="1380" w:author="Minsu Jeon" w:date="2022-09-18T21:59:00Z"/>
        </w:trPr>
        <w:tc>
          <w:tcPr>
            <w:cnfStyle w:val="001000000000" w:firstRow="0" w:lastRow="0" w:firstColumn="1" w:lastColumn="0" w:oddVBand="0" w:evenVBand="0" w:oddHBand="0" w:evenHBand="0" w:firstRowFirstColumn="0" w:firstRowLastColumn="0" w:lastRowFirstColumn="0" w:lastRowLastColumn="0"/>
            <w:tcW w:w="1097" w:type="dxa"/>
            <w:tcPrChange w:id="1381" w:author="Minsu Jeon" w:date="2022-09-18T22:21:00Z">
              <w:tcPr>
                <w:tcW w:w="1097" w:type="dxa"/>
              </w:tcPr>
            </w:tcPrChange>
          </w:tcPr>
          <w:p w14:paraId="72C9489D" w14:textId="77777777" w:rsidR="00CA5D0A" w:rsidRPr="00D40719" w:rsidRDefault="00CA5D0A" w:rsidP="00CA5D0A">
            <w:pPr>
              <w:rPr>
                <w:ins w:id="1382" w:author="Minsu Jeon" w:date="2022-09-18T21:59:00Z"/>
                <w:rFonts w:cstheme="minorHAnsi"/>
                <w:szCs w:val="18"/>
                <w:lang w:eastAsia="en-GB"/>
              </w:rPr>
            </w:pPr>
          </w:p>
        </w:tc>
        <w:tc>
          <w:tcPr>
            <w:tcW w:w="1450" w:type="dxa"/>
            <w:tcPrChange w:id="1383" w:author="Minsu Jeon" w:date="2022-09-18T22:21:00Z">
              <w:tcPr>
                <w:tcW w:w="1450" w:type="dxa"/>
              </w:tcPr>
            </w:tcPrChange>
          </w:tcPr>
          <w:p w14:paraId="2EF39A42" w14:textId="3D89A7EE" w:rsidR="00CA5D0A" w:rsidRPr="00D40719" w:rsidRDefault="005F768D" w:rsidP="00CA5D0A">
            <w:pPr>
              <w:cnfStyle w:val="000000000000" w:firstRow="0" w:lastRow="0" w:firstColumn="0" w:lastColumn="0" w:oddVBand="0" w:evenVBand="0" w:oddHBand="0" w:evenHBand="0" w:firstRowFirstColumn="0" w:firstRowLastColumn="0" w:lastRowFirstColumn="0" w:lastRowLastColumn="0"/>
              <w:rPr>
                <w:ins w:id="1384" w:author="Minsu Jeon" w:date="2022-09-18T21:59:00Z"/>
                <w:rFonts w:cstheme="minorHAnsi"/>
                <w:szCs w:val="18"/>
                <w:lang w:eastAsia="en-GB"/>
              </w:rPr>
            </w:pPr>
            <w:ins w:id="1385" w:author="Minsu Jeon" w:date="2022-09-18T22:15:00Z">
              <w:r w:rsidRPr="00D40719">
                <w:rPr>
                  <w:rFonts w:cstheme="minorHAnsi"/>
                  <w:szCs w:val="18"/>
                  <w:lang w:eastAsia="en-GB"/>
                </w:rPr>
                <w:t>4.4 auditing and assessing</w:t>
              </w:r>
            </w:ins>
          </w:p>
        </w:tc>
        <w:tc>
          <w:tcPr>
            <w:tcW w:w="2977" w:type="dxa"/>
            <w:tcPrChange w:id="1386" w:author="Minsu Jeon" w:date="2022-09-18T22:21:00Z">
              <w:tcPr>
                <w:tcW w:w="2977" w:type="dxa"/>
                <w:gridSpan w:val="2"/>
              </w:tcPr>
            </w:tcPrChange>
          </w:tcPr>
          <w:p w14:paraId="5271AD1E" w14:textId="7A2C283D" w:rsidR="00CA5D0A" w:rsidRPr="00D40719" w:rsidRDefault="005F768D" w:rsidP="00CA5D0A">
            <w:pPr>
              <w:cnfStyle w:val="000000000000" w:firstRow="0" w:lastRow="0" w:firstColumn="0" w:lastColumn="0" w:oddVBand="0" w:evenVBand="0" w:oddHBand="0" w:evenHBand="0" w:firstRowFirstColumn="0" w:firstRowLastColumn="0" w:lastRowFirstColumn="0" w:lastRowLastColumn="0"/>
              <w:rPr>
                <w:ins w:id="1387" w:author="Minsu Jeon" w:date="2022-09-18T21:59:00Z"/>
                <w:rFonts w:cstheme="minorHAnsi"/>
                <w:szCs w:val="18"/>
                <w:lang w:eastAsia="en-GB"/>
              </w:rPr>
            </w:pPr>
            <w:ins w:id="1388" w:author="Minsu Jeon" w:date="2022-09-18T22:15:00Z">
              <w:r w:rsidRPr="00D40719">
                <w:rPr>
                  <w:rFonts w:cstheme="minorHAnsi"/>
                  <w:szCs w:val="18"/>
                  <w:lang w:eastAsia="en-GB"/>
                  <w:rPrChange w:id="1389" w:author="Minsu Jeon" w:date="2022-09-18T22:20:00Z">
                    <w:rPr>
                      <w:rFonts w:cs="Arial"/>
                      <w:snapToGrid w:val="0"/>
                      <w:kern w:val="28"/>
                      <w:sz w:val="20"/>
                      <w:szCs w:val="20"/>
                      <w:lang w:eastAsia="de-DE"/>
                    </w:rPr>
                  </w:rPrChange>
                </w:rPr>
                <w:t>Guidance for Dealing with stress or trauma in VTS operations</w:t>
              </w:r>
            </w:ins>
          </w:p>
        </w:tc>
        <w:tc>
          <w:tcPr>
            <w:tcW w:w="3685" w:type="dxa"/>
            <w:tcPrChange w:id="1390" w:author="Minsu Jeon" w:date="2022-09-18T22:21:00Z">
              <w:tcPr>
                <w:tcW w:w="3260" w:type="dxa"/>
                <w:gridSpan w:val="2"/>
              </w:tcPr>
            </w:tcPrChange>
          </w:tcPr>
          <w:p w14:paraId="45FB6238" w14:textId="77777777" w:rsidR="00D71B47" w:rsidRPr="00D40719" w:rsidRDefault="00D71B47" w:rsidP="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391" w:author="Minsu Jeon" w:date="2022-09-18T22:15:00Z"/>
                <w:rFonts w:cstheme="minorHAnsi"/>
                <w:szCs w:val="18"/>
                <w:lang w:eastAsia="en-GB"/>
                <w:rPrChange w:id="1392" w:author="Minsu Jeon" w:date="2022-09-18T22:20:00Z">
                  <w:rPr>
                    <w:ins w:id="1393" w:author="Minsu Jeon" w:date="2022-09-18T22:15:00Z"/>
                    <w:rFonts w:eastAsia="Microsoft YaHei"/>
                    <w:snapToGrid w:val="0"/>
                    <w:kern w:val="28"/>
                    <w:sz w:val="20"/>
                    <w:szCs w:val="20"/>
                  </w:rPr>
                </w:rPrChange>
              </w:rPr>
              <w:pPrChange w:id="1394"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395" w:author="Minsu Jeon" w:date="2022-09-18T22:15:00Z">
              <w:r w:rsidRPr="00D40719">
                <w:rPr>
                  <w:rFonts w:cstheme="minorHAnsi"/>
                  <w:szCs w:val="18"/>
                  <w:lang w:eastAsia="en-GB"/>
                  <w:rPrChange w:id="1396" w:author="Minsu Jeon" w:date="2022-09-18T22:20:00Z">
                    <w:rPr>
                      <w:snapToGrid w:val="0"/>
                      <w:kern w:val="28"/>
                      <w:sz w:val="20"/>
                      <w:szCs w:val="20"/>
                    </w:rPr>
                  </w:rPrChange>
                </w:rPr>
                <w:t>Define critical incidents that are likely to lead to trauma in VTS personnel</w:t>
              </w:r>
            </w:ins>
          </w:p>
          <w:p w14:paraId="57F3DF99" w14:textId="77777777" w:rsidR="00D71B47" w:rsidRPr="00D40719" w:rsidRDefault="00D71B47" w:rsidP="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397" w:author="Minsu Jeon" w:date="2022-09-18T22:15:00Z"/>
                <w:rFonts w:cstheme="minorHAnsi"/>
                <w:szCs w:val="18"/>
                <w:lang w:eastAsia="en-GB"/>
                <w:rPrChange w:id="1398" w:author="Minsu Jeon" w:date="2022-09-18T22:20:00Z">
                  <w:rPr>
                    <w:ins w:id="1399" w:author="Minsu Jeon" w:date="2022-09-18T22:15:00Z"/>
                    <w:snapToGrid w:val="0"/>
                    <w:kern w:val="28"/>
                    <w:sz w:val="20"/>
                    <w:szCs w:val="20"/>
                  </w:rPr>
                </w:rPrChange>
              </w:rPr>
              <w:pPrChange w:id="1400"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01" w:author="Minsu Jeon" w:date="2022-09-18T22:15:00Z">
              <w:r w:rsidRPr="00D40719">
                <w:rPr>
                  <w:rFonts w:cstheme="minorHAnsi"/>
                  <w:szCs w:val="18"/>
                  <w:lang w:eastAsia="en-GB"/>
                  <w:rPrChange w:id="1402" w:author="Minsu Jeon" w:date="2022-09-18T22:20:00Z">
                    <w:rPr>
                      <w:snapToGrid w:val="0"/>
                      <w:kern w:val="28"/>
                      <w:sz w:val="20"/>
                      <w:szCs w:val="20"/>
                    </w:rPr>
                  </w:rPrChange>
                </w:rPr>
                <w:t>If possible seek assistance from a mental health in the workplace organization to determine the appropriate assistance to be provided</w:t>
              </w:r>
            </w:ins>
          </w:p>
          <w:p w14:paraId="41D5E7F1" w14:textId="77777777" w:rsidR="00D71B47" w:rsidRPr="00D40719" w:rsidRDefault="00D71B47" w:rsidP="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403" w:author="Minsu Jeon" w:date="2022-09-18T22:15:00Z"/>
                <w:rFonts w:cstheme="minorHAnsi"/>
                <w:szCs w:val="18"/>
                <w:lang w:eastAsia="en-GB"/>
                <w:rPrChange w:id="1404" w:author="Minsu Jeon" w:date="2022-09-18T22:20:00Z">
                  <w:rPr>
                    <w:ins w:id="1405" w:author="Minsu Jeon" w:date="2022-09-18T22:15:00Z"/>
                    <w:snapToGrid w:val="0"/>
                    <w:kern w:val="28"/>
                    <w:sz w:val="20"/>
                    <w:szCs w:val="20"/>
                  </w:rPr>
                </w:rPrChange>
              </w:rPr>
              <w:pPrChange w:id="1406"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07" w:author="Minsu Jeon" w:date="2022-09-18T22:15:00Z">
              <w:r w:rsidRPr="00D40719">
                <w:rPr>
                  <w:rFonts w:cstheme="minorHAnsi"/>
                  <w:szCs w:val="18"/>
                  <w:lang w:eastAsia="en-GB"/>
                  <w:rPrChange w:id="1408" w:author="Minsu Jeon" w:date="2022-09-18T22:20:00Z">
                    <w:rPr>
                      <w:snapToGrid w:val="0"/>
                      <w:kern w:val="28"/>
                      <w:sz w:val="20"/>
                      <w:szCs w:val="20"/>
                    </w:rPr>
                  </w:rPrChange>
                </w:rPr>
                <w:t>Seek input from members regarding existing programs in use</w:t>
              </w:r>
            </w:ins>
          </w:p>
          <w:p w14:paraId="462FEFF4" w14:textId="77777777" w:rsidR="00D71B47" w:rsidRPr="00D40719" w:rsidRDefault="00D71B47" w:rsidP="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409" w:author="Minsu Jeon" w:date="2022-09-18T22:15:00Z"/>
                <w:rFonts w:cstheme="minorHAnsi"/>
                <w:szCs w:val="18"/>
                <w:lang w:eastAsia="en-GB"/>
                <w:rPrChange w:id="1410" w:author="Minsu Jeon" w:date="2022-09-18T22:20:00Z">
                  <w:rPr>
                    <w:ins w:id="1411" w:author="Minsu Jeon" w:date="2022-09-18T22:15:00Z"/>
                    <w:snapToGrid w:val="0"/>
                    <w:kern w:val="28"/>
                    <w:sz w:val="20"/>
                    <w:szCs w:val="20"/>
                  </w:rPr>
                </w:rPrChange>
              </w:rPr>
              <w:pPrChange w:id="1412"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13" w:author="Minsu Jeon" w:date="2022-09-18T22:15:00Z">
              <w:r w:rsidRPr="00D40719">
                <w:rPr>
                  <w:rFonts w:cstheme="minorHAnsi"/>
                  <w:szCs w:val="18"/>
                  <w:lang w:eastAsia="en-GB"/>
                  <w:rPrChange w:id="1414" w:author="Minsu Jeon" w:date="2022-09-18T22:20:00Z">
                    <w:rPr>
                      <w:snapToGrid w:val="0"/>
                      <w:kern w:val="28"/>
                      <w:sz w:val="20"/>
                      <w:szCs w:val="20"/>
                    </w:rPr>
                  </w:rPrChange>
                </w:rPr>
                <w:t>Align guidance with developing documents on Human Factors and Safety Culture</w:t>
              </w:r>
            </w:ins>
          </w:p>
          <w:p w14:paraId="6E0B3B4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415" w:author="Minsu Jeon" w:date="2022-09-18T21:59:00Z"/>
                <w:rFonts w:cstheme="minorHAnsi"/>
                <w:szCs w:val="18"/>
                <w:lang w:eastAsia="en-GB"/>
              </w:rPr>
            </w:pPr>
          </w:p>
        </w:tc>
        <w:tc>
          <w:tcPr>
            <w:tcW w:w="1559" w:type="dxa"/>
            <w:tcPrChange w:id="1416" w:author="Minsu Jeon" w:date="2022-09-18T22:21:00Z">
              <w:tcPr>
                <w:tcW w:w="1632" w:type="dxa"/>
                <w:gridSpan w:val="2"/>
              </w:tcPr>
            </w:tcPrChange>
          </w:tcPr>
          <w:p w14:paraId="3FED00E8" w14:textId="30F49DE3" w:rsidR="00CA5D0A" w:rsidRPr="00D40719" w:rsidRDefault="00D71B47" w:rsidP="00CA5D0A">
            <w:pPr>
              <w:cnfStyle w:val="000000000000" w:firstRow="0" w:lastRow="0" w:firstColumn="0" w:lastColumn="0" w:oddVBand="0" w:evenVBand="0" w:oddHBand="0" w:evenHBand="0" w:firstRowFirstColumn="0" w:firstRowLastColumn="0" w:lastRowFirstColumn="0" w:lastRowLastColumn="0"/>
              <w:rPr>
                <w:ins w:id="1417" w:author="Minsu Jeon" w:date="2022-09-18T21:59:00Z"/>
                <w:rFonts w:cstheme="minorHAnsi"/>
                <w:szCs w:val="18"/>
                <w:rPrChange w:id="1418" w:author="Minsu Jeon" w:date="2022-09-18T22:20:00Z">
                  <w:rPr>
                    <w:ins w:id="1419" w:author="Minsu Jeon" w:date="2022-09-18T21:59:00Z"/>
                    <w:rFonts w:ascii="Calibri" w:hAnsi="Calibri" w:cs="Arial"/>
                    <w:szCs w:val="18"/>
                  </w:rPr>
                </w:rPrChange>
              </w:rPr>
            </w:pPr>
            <w:ins w:id="1420" w:author="Minsu Jeon" w:date="2022-09-18T22:15:00Z">
              <w:r w:rsidRPr="00D40719">
                <w:rPr>
                  <w:rFonts w:cstheme="minorHAnsi"/>
                  <w:szCs w:val="18"/>
                  <w:rPrChange w:id="1421" w:author="Minsu Jeon" w:date="2022-09-18T22:20:00Z">
                    <w:rPr>
                      <w:rFonts w:ascii="Calibri" w:hAnsi="Calibri" w:cs="Arial"/>
                      <w:szCs w:val="18"/>
                    </w:rPr>
                  </w:rPrChange>
                </w:rPr>
                <w:t>Guideline</w:t>
              </w:r>
            </w:ins>
          </w:p>
        </w:tc>
        <w:tc>
          <w:tcPr>
            <w:tcW w:w="1276" w:type="dxa"/>
            <w:tcPrChange w:id="1422" w:author="Minsu Jeon" w:date="2022-09-18T22:21:00Z">
              <w:tcPr>
                <w:tcW w:w="1334" w:type="dxa"/>
                <w:gridSpan w:val="2"/>
              </w:tcPr>
            </w:tcPrChange>
          </w:tcPr>
          <w:p w14:paraId="0248AB76" w14:textId="0A80C83E" w:rsidR="00CA5D0A" w:rsidRPr="00D40719" w:rsidRDefault="00771764" w:rsidP="00CA5D0A">
            <w:pPr>
              <w:cnfStyle w:val="000000000000" w:firstRow="0" w:lastRow="0" w:firstColumn="0" w:lastColumn="0" w:oddVBand="0" w:evenVBand="0" w:oddHBand="0" w:evenHBand="0" w:firstRowFirstColumn="0" w:firstRowLastColumn="0" w:lastRowFirstColumn="0" w:lastRowLastColumn="0"/>
              <w:rPr>
                <w:ins w:id="1423" w:author="Minsu Jeon" w:date="2022-09-18T21:59:00Z"/>
                <w:rFonts w:cstheme="minorHAnsi"/>
                <w:szCs w:val="18"/>
                <w:lang w:eastAsia="en-GB"/>
              </w:rPr>
            </w:pPr>
            <w:ins w:id="1424" w:author="Minsu Jeon" w:date="2022-09-18T22:08:00Z">
              <w:r w:rsidRPr="00D40719">
                <w:rPr>
                  <w:rFonts w:cstheme="minorHAnsi"/>
                  <w:szCs w:val="18"/>
                  <w:lang w:eastAsia="en-GB"/>
                </w:rPr>
                <w:t>VTS</w:t>
              </w:r>
            </w:ins>
          </w:p>
        </w:tc>
        <w:tc>
          <w:tcPr>
            <w:tcW w:w="1418" w:type="dxa"/>
            <w:tcPrChange w:id="1425" w:author="Minsu Jeon" w:date="2022-09-18T22:21:00Z">
              <w:tcPr>
                <w:tcW w:w="1324" w:type="dxa"/>
                <w:gridSpan w:val="2"/>
              </w:tcPr>
            </w:tcPrChange>
          </w:tcPr>
          <w:p w14:paraId="38E685EA" w14:textId="5266CAC7" w:rsidR="00CA5D0A" w:rsidRPr="00D40719" w:rsidRDefault="00771764" w:rsidP="00CA5D0A">
            <w:pPr>
              <w:cnfStyle w:val="000000000000" w:firstRow="0" w:lastRow="0" w:firstColumn="0" w:lastColumn="0" w:oddVBand="0" w:evenVBand="0" w:oddHBand="0" w:evenHBand="0" w:firstRowFirstColumn="0" w:firstRowLastColumn="0" w:lastRowFirstColumn="0" w:lastRowLastColumn="0"/>
              <w:rPr>
                <w:ins w:id="1426" w:author="Minsu Jeon" w:date="2022-09-18T21:59:00Z"/>
                <w:rFonts w:cstheme="minorHAnsi"/>
                <w:szCs w:val="18"/>
                <w:lang w:eastAsia="en-GB"/>
              </w:rPr>
            </w:pPr>
            <w:ins w:id="1427" w:author="Minsu Jeon" w:date="2022-09-18T22:09:00Z">
              <w:r w:rsidRPr="00D40719">
                <w:rPr>
                  <w:rFonts w:cstheme="minorHAnsi"/>
                  <w:szCs w:val="18"/>
                  <w:lang w:eastAsia="en-GB"/>
                </w:rPr>
                <w:t>VTS</w:t>
              </w:r>
            </w:ins>
            <w:ins w:id="1428" w:author="Minsu Jeon" w:date="2022-09-18T22:12:00Z">
              <w:r w:rsidR="00BB1F89" w:rsidRPr="00D40719">
                <w:rPr>
                  <w:rFonts w:cstheme="minorHAnsi"/>
                  <w:szCs w:val="18"/>
                  <w:lang w:eastAsia="en-GB"/>
                </w:rPr>
                <w:t xml:space="preserve"> 3.8.</w:t>
              </w:r>
            </w:ins>
            <w:ins w:id="1429" w:author="Minsu Jeon" w:date="2022-09-18T22:15:00Z">
              <w:r w:rsidR="00D71B47" w:rsidRPr="00D40719">
                <w:rPr>
                  <w:rFonts w:cstheme="minorHAnsi"/>
                  <w:szCs w:val="18"/>
                  <w:lang w:eastAsia="en-GB"/>
                </w:rPr>
                <w:t>4</w:t>
              </w:r>
            </w:ins>
          </w:p>
        </w:tc>
        <w:tc>
          <w:tcPr>
            <w:tcW w:w="1098" w:type="dxa"/>
            <w:tcPrChange w:id="1430" w:author="Minsu Jeon" w:date="2022-09-18T22:21:00Z">
              <w:tcPr>
                <w:tcW w:w="1486" w:type="dxa"/>
                <w:gridSpan w:val="2"/>
              </w:tcPr>
            </w:tcPrChange>
          </w:tcPr>
          <w:p w14:paraId="7EAC36C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431" w:author="Minsu Jeon" w:date="2022-09-18T21:59:00Z"/>
                <w:rFonts w:cstheme="minorHAnsi"/>
                <w:szCs w:val="18"/>
                <w:lang w:eastAsia="en-GB"/>
              </w:rPr>
            </w:pPr>
          </w:p>
        </w:tc>
      </w:tr>
      <w:tr w:rsidR="00A70ED8" w:rsidRPr="00D40719" w14:paraId="412690D7" w14:textId="77777777" w:rsidTr="00A70ED8">
        <w:trPr>
          <w:cnfStyle w:val="000000100000" w:firstRow="0" w:lastRow="0" w:firstColumn="0" w:lastColumn="0" w:oddVBand="0" w:evenVBand="0" w:oddHBand="1" w:evenHBand="0" w:firstRowFirstColumn="0" w:firstRowLastColumn="0" w:lastRowFirstColumn="0" w:lastRowLastColumn="0"/>
          <w:ins w:id="1432" w:author="Minsu Jeon" w:date="2022-09-18T22:08:00Z"/>
        </w:trPr>
        <w:tc>
          <w:tcPr>
            <w:cnfStyle w:val="001000000000" w:firstRow="0" w:lastRow="0" w:firstColumn="1" w:lastColumn="0" w:oddVBand="0" w:evenVBand="0" w:oddHBand="0" w:evenHBand="0" w:firstRowFirstColumn="0" w:firstRowLastColumn="0" w:lastRowFirstColumn="0" w:lastRowLastColumn="0"/>
            <w:tcW w:w="1097" w:type="dxa"/>
            <w:tcPrChange w:id="1433" w:author="Minsu Jeon" w:date="2022-09-18T22:21:00Z">
              <w:tcPr>
                <w:tcW w:w="1097" w:type="dxa"/>
              </w:tcPr>
            </w:tcPrChange>
          </w:tcPr>
          <w:p w14:paraId="164CA9A2" w14:textId="77777777" w:rsidR="00771764" w:rsidRPr="00D40719" w:rsidRDefault="00771764" w:rsidP="00CA5D0A">
            <w:pPr>
              <w:cnfStyle w:val="001000100000" w:firstRow="0" w:lastRow="0" w:firstColumn="1" w:lastColumn="0" w:oddVBand="0" w:evenVBand="0" w:oddHBand="1" w:evenHBand="0" w:firstRowFirstColumn="0" w:firstRowLastColumn="0" w:lastRowFirstColumn="0" w:lastRowLastColumn="0"/>
              <w:rPr>
                <w:ins w:id="1434" w:author="Minsu Jeon" w:date="2022-09-18T22:08:00Z"/>
                <w:rFonts w:cstheme="minorHAnsi"/>
                <w:szCs w:val="18"/>
                <w:lang w:eastAsia="en-GB"/>
              </w:rPr>
            </w:pPr>
          </w:p>
        </w:tc>
        <w:tc>
          <w:tcPr>
            <w:tcW w:w="1450" w:type="dxa"/>
            <w:tcPrChange w:id="1435" w:author="Minsu Jeon" w:date="2022-09-18T22:21:00Z">
              <w:tcPr>
                <w:tcW w:w="1450" w:type="dxa"/>
              </w:tcPr>
            </w:tcPrChange>
          </w:tcPr>
          <w:p w14:paraId="16146A7F"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36" w:author="Minsu Jeon" w:date="2022-09-18T22:08:00Z"/>
                <w:rFonts w:cstheme="minorHAnsi"/>
                <w:szCs w:val="18"/>
                <w:lang w:eastAsia="en-GB"/>
              </w:rPr>
            </w:pPr>
          </w:p>
        </w:tc>
        <w:tc>
          <w:tcPr>
            <w:tcW w:w="2977" w:type="dxa"/>
            <w:tcPrChange w:id="1437" w:author="Minsu Jeon" w:date="2022-09-18T22:21:00Z">
              <w:tcPr>
                <w:tcW w:w="2977" w:type="dxa"/>
                <w:gridSpan w:val="2"/>
              </w:tcPr>
            </w:tcPrChange>
          </w:tcPr>
          <w:p w14:paraId="284637EB" w14:textId="1AEED64C"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38" w:author="Minsu Jeon" w:date="2022-09-18T22:08:00Z"/>
                <w:rFonts w:cstheme="minorHAnsi"/>
                <w:szCs w:val="18"/>
                <w:lang w:eastAsia="en-GB"/>
              </w:rPr>
            </w:pPr>
          </w:p>
        </w:tc>
        <w:tc>
          <w:tcPr>
            <w:tcW w:w="3685" w:type="dxa"/>
            <w:tcPrChange w:id="1439" w:author="Minsu Jeon" w:date="2022-09-18T22:21:00Z">
              <w:tcPr>
                <w:tcW w:w="3260" w:type="dxa"/>
                <w:gridSpan w:val="2"/>
              </w:tcPr>
            </w:tcPrChange>
          </w:tcPr>
          <w:p w14:paraId="28DC0B8A"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0" w:author="Minsu Jeon" w:date="2022-09-18T22:08:00Z"/>
                <w:rFonts w:cstheme="minorHAnsi"/>
                <w:szCs w:val="18"/>
                <w:lang w:eastAsia="en-GB"/>
              </w:rPr>
            </w:pPr>
          </w:p>
        </w:tc>
        <w:tc>
          <w:tcPr>
            <w:tcW w:w="1559" w:type="dxa"/>
            <w:tcPrChange w:id="1441" w:author="Minsu Jeon" w:date="2022-09-18T22:21:00Z">
              <w:tcPr>
                <w:tcW w:w="1632" w:type="dxa"/>
                <w:gridSpan w:val="2"/>
              </w:tcPr>
            </w:tcPrChange>
          </w:tcPr>
          <w:p w14:paraId="1CB36675"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2" w:author="Minsu Jeon" w:date="2022-09-18T22:08:00Z"/>
                <w:rFonts w:cstheme="minorHAnsi"/>
                <w:szCs w:val="18"/>
                <w:rPrChange w:id="1443" w:author="Minsu Jeon" w:date="2022-09-18T22:20:00Z">
                  <w:rPr>
                    <w:ins w:id="1444" w:author="Minsu Jeon" w:date="2022-09-18T22:08:00Z"/>
                    <w:rFonts w:ascii="Calibri" w:hAnsi="Calibri" w:cs="Arial"/>
                    <w:szCs w:val="18"/>
                  </w:rPr>
                </w:rPrChange>
              </w:rPr>
            </w:pPr>
          </w:p>
        </w:tc>
        <w:tc>
          <w:tcPr>
            <w:tcW w:w="1276" w:type="dxa"/>
            <w:tcPrChange w:id="1445" w:author="Minsu Jeon" w:date="2022-09-18T22:21:00Z">
              <w:tcPr>
                <w:tcW w:w="1334" w:type="dxa"/>
                <w:gridSpan w:val="2"/>
              </w:tcPr>
            </w:tcPrChange>
          </w:tcPr>
          <w:p w14:paraId="296E4842" w14:textId="68EF5F1C"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6" w:author="Minsu Jeon" w:date="2022-09-18T22:08:00Z"/>
                <w:rFonts w:cstheme="minorHAnsi"/>
                <w:szCs w:val="18"/>
                <w:lang w:eastAsia="en-GB"/>
              </w:rPr>
            </w:pPr>
          </w:p>
        </w:tc>
        <w:tc>
          <w:tcPr>
            <w:tcW w:w="1418" w:type="dxa"/>
            <w:tcPrChange w:id="1447" w:author="Minsu Jeon" w:date="2022-09-18T22:21:00Z">
              <w:tcPr>
                <w:tcW w:w="1324" w:type="dxa"/>
                <w:gridSpan w:val="2"/>
              </w:tcPr>
            </w:tcPrChange>
          </w:tcPr>
          <w:p w14:paraId="06D6D6D5" w14:textId="43F7B686"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8" w:author="Minsu Jeon" w:date="2022-09-18T22:08:00Z"/>
                <w:rFonts w:cstheme="minorHAnsi"/>
                <w:szCs w:val="18"/>
                <w:lang w:eastAsia="en-GB"/>
              </w:rPr>
            </w:pPr>
          </w:p>
        </w:tc>
        <w:tc>
          <w:tcPr>
            <w:tcW w:w="1098" w:type="dxa"/>
            <w:tcPrChange w:id="1449" w:author="Minsu Jeon" w:date="2022-09-18T22:21:00Z">
              <w:tcPr>
                <w:tcW w:w="1486" w:type="dxa"/>
                <w:gridSpan w:val="2"/>
              </w:tcPr>
            </w:tcPrChange>
          </w:tcPr>
          <w:p w14:paraId="7AFC6E76"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50" w:author="Minsu Jeon" w:date="2022-09-18T22:08:00Z"/>
                <w:rFonts w:cstheme="minorHAnsi"/>
                <w:szCs w:val="18"/>
                <w:lang w:eastAsia="en-GB"/>
              </w:rPr>
            </w:pPr>
          </w:p>
        </w:tc>
      </w:tr>
      <w:tr w:rsidR="00A70ED8" w:rsidRPr="00D40719" w14:paraId="15456352" w14:textId="77777777" w:rsidTr="00A70ED8">
        <w:tc>
          <w:tcPr>
            <w:cnfStyle w:val="001000000000" w:firstRow="0" w:lastRow="0" w:firstColumn="1" w:lastColumn="0" w:oddVBand="0" w:evenVBand="0" w:oddHBand="0" w:evenHBand="0" w:firstRowFirstColumn="0" w:firstRowLastColumn="0" w:lastRowFirstColumn="0" w:lastRowLastColumn="0"/>
            <w:tcW w:w="1097" w:type="dxa"/>
            <w:tcPrChange w:id="1451" w:author="Minsu Jeon" w:date="2022-09-18T22:21:00Z">
              <w:tcPr>
                <w:tcW w:w="1097" w:type="dxa"/>
              </w:tcPr>
            </w:tcPrChange>
          </w:tcPr>
          <w:p w14:paraId="364E49C7" w14:textId="38FCA438" w:rsidR="00CA5D0A" w:rsidRPr="00D40719" w:rsidRDefault="00CA5D0A" w:rsidP="00CA5D0A">
            <w:pPr>
              <w:rPr>
                <w:rFonts w:cstheme="minorHAnsi"/>
                <w:szCs w:val="18"/>
                <w:lang w:eastAsia="en-GB"/>
              </w:rPr>
            </w:pPr>
            <w:r w:rsidRPr="00D40719">
              <w:rPr>
                <w:rFonts w:cstheme="minorHAnsi"/>
                <w:szCs w:val="18"/>
                <w:lang w:eastAsia="en-GB"/>
              </w:rPr>
              <w:t>S1050</w:t>
            </w:r>
          </w:p>
        </w:tc>
        <w:tc>
          <w:tcPr>
            <w:tcW w:w="1450" w:type="dxa"/>
            <w:tcPrChange w:id="1452" w:author="Minsu Jeon" w:date="2022-09-18T22:21:00Z">
              <w:tcPr>
                <w:tcW w:w="1450" w:type="dxa"/>
              </w:tcPr>
            </w:tcPrChange>
          </w:tcPr>
          <w:p w14:paraId="74713ADF" w14:textId="29964C1D"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5.1 Training and assessment</w:t>
            </w:r>
          </w:p>
        </w:tc>
        <w:tc>
          <w:tcPr>
            <w:tcW w:w="2977" w:type="dxa"/>
            <w:tcPrChange w:id="1453" w:author="Minsu Jeon" w:date="2022-09-18T22:21:00Z">
              <w:tcPr>
                <w:tcW w:w="2977" w:type="dxa"/>
                <w:gridSpan w:val="2"/>
              </w:tcPr>
            </w:tcPrChange>
          </w:tcPr>
          <w:p w14:paraId="763C123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685" w:type="dxa"/>
            <w:tcPrChange w:id="1454" w:author="Minsu Jeon" w:date="2022-09-18T22:21:00Z">
              <w:tcPr>
                <w:tcW w:w="3260" w:type="dxa"/>
                <w:gridSpan w:val="2"/>
              </w:tcPr>
            </w:tcPrChange>
          </w:tcPr>
          <w:p w14:paraId="36EC6636" w14:textId="103256E4"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Develop a training course and make relevant training material available to enhance mariners’ understanding of Marine Aids to Navigation (AtoN) and to facilitate the effective use thereof. </w:t>
            </w:r>
          </w:p>
        </w:tc>
        <w:tc>
          <w:tcPr>
            <w:tcW w:w="1559" w:type="dxa"/>
            <w:tcPrChange w:id="1455" w:author="Minsu Jeon" w:date="2022-09-18T22:21:00Z">
              <w:tcPr>
                <w:tcW w:w="1632" w:type="dxa"/>
                <w:gridSpan w:val="2"/>
              </w:tcPr>
            </w:tcPrChange>
          </w:tcPr>
          <w:p w14:paraId="002E12E6" w14:textId="5B52DC88"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rPrChange w:id="1456" w:author="Minsu Jeon" w:date="2022-09-18T22:20:00Z">
                  <w:rPr>
                    <w:rFonts w:ascii="Calibri" w:hAnsi="Calibri" w:cs="Arial"/>
                    <w:szCs w:val="18"/>
                  </w:rPr>
                </w:rPrChange>
              </w:rPr>
            </w:pPr>
            <w:r w:rsidRPr="00D40719">
              <w:rPr>
                <w:rFonts w:cstheme="minorHAnsi"/>
                <w:szCs w:val="18"/>
                <w:rPrChange w:id="1457" w:author="Minsu Jeon" w:date="2022-09-18T22:20:00Z">
                  <w:rPr>
                    <w:rFonts w:ascii="Calibri" w:hAnsi="Calibri" w:cs="Arial"/>
                    <w:szCs w:val="18"/>
                  </w:rPr>
                </w:rPrChange>
              </w:rPr>
              <w:t>Model course</w:t>
            </w:r>
          </w:p>
        </w:tc>
        <w:tc>
          <w:tcPr>
            <w:tcW w:w="1276" w:type="dxa"/>
            <w:tcPrChange w:id="1458" w:author="Minsu Jeon" w:date="2022-09-18T22:21:00Z">
              <w:tcPr>
                <w:tcW w:w="1334" w:type="dxa"/>
                <w:gridSpan w:val="2"/>
              </w:tcPr>
            </w:tcPrChange>
          </w:tcPr>
          <w:p w14:paraId="261A005B" w14:textId="3974280F"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ARM</w:t>
            </w:r>
          </w:p>
        </w:tc>
        <w:tc>
          <w:tcPr>
            <w:tcW w:w="1418" w:type="dxa"/>
            <w:tcPrChange w:id="1459" w:author="Minsu Jeon" w:date="2022-09-18T22:21:00Z">
              <w:tcPr>
                <w:tcW w:w="1324" w:type="dxa"/>
                <w:gridSpan w:val="2"/>
              </w:tcPr>
            </w:tcPrChange>
          </w:tcPr>
          <w:p w14:paraId="4E8C7BA0" w14:textId="40996758"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460" w:author="Minsu Jeon" w:date="2022-09-18T22:21:00Z">
              <w:tcPr>
                <w:tcW w:w="1486" w:type="dxa"/>
                <w:gridSpan w:val="2"/>
              </w:tcPr>
            </w:tcPrChange>
          </w:tcPr>
          <w:p w14:paraId="7E6F776C"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7891725"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461" w:author="Minsu Jeon" w:date="2022-09-18T22:21:00Z">
              <w:tcPr>
                <w:tcW w:w="1097" w:type="dxa"/>
              </w:tcPr>
            </w:tcPrChange>
          </w:tcPr>
          <w:p w14:paraId="035ACDF2"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462" w:author="Minsu Jeon" w:date="2022-09-18T22:21:00Z">
              <w:tcPr>
                <w:tcW w:w="1450" w:type="dxa"/>
              </w:tcPr>
            </w:tcPrChange>
          </w:tcPr>
          <w:p w14:paraId="4D9B71D0"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463" w:author="Minsu Jeon" w:date="2022-09-18T22:21:00Z">
              <w:tcPr>
                <w:tcW w:w="2762" w:type="dxa"/>
              </w:tcPr>
            </w:tcPrChange>
          </w:tcPr>
          <w:p w14:paraId="5F6A1B8B" w14:textId="40DC5624"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WWA lesson plans to review</w:t>
            </w:r>
          </w:p>
        </w:tc>
        <w:tc>
          <w:tcPr>
            <w:tcW w:w="3685" w:type="dxa"/>
            <w:tcPrChange w:id="1464" w:author="Minsu Jeon" w:date="2022-09-18T22:21:00Z">
              <w:tcPr>
                <w:tcW w:w="3228" w:type="dxa"/>
                <w:gridSpan w:val="2"/>
              </w:tcPr>
            </w:tcPrChange>
          </w:tcPr>
          <w:p w14:paraId="04AF7B51" w14:textId="26A76BB1"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465" w:author="Minsu Jeon" w:date="2022-09-18T22:21:00Z">
              <w:tcPr>
                <w:tcW w:w="1879" w:type="dxa"/>
                <w:gridSpan w:val="3"/>
              </w:tcPr>
            </w:tcPrChange>
          </w:tcPr>
          <w:p w14:paraId="5B1A8168" w14:textId="7E5D92D4"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rPrChange w:id="1466" w:author="Minsu Jeon" w:date="2022-09-18T22:20:00Z">
                  <w:rPr>
                    <w:rFonts w:ascii="Calibri" w:hAnsi="Calibri" w:cs="Arial"/>
                    <w:szCs w:val="18"/>
                  </w:rPr>
                </w:rPrChange>
              </w:rPr>
            </w:pPr>
            <w:r w:rsidRPr="00D40719">
              <w:rPr>
                <w:rFonts w:cstheme="minorHAnsi"/>
                <w:szCs w:val="18"/>
                <w:rPrChange w:id="1467" w:author="Minsu Jeon" w:date="2022-09-18T22:20:00Z">
                  <w:rPr>
                    <w:rFonts w:ascii="Calibri" w:hAnsi="Calibri" w:cs="Arial"/>
                    <w:szCs w:val="18"/>
                  </w:rPr>
                </w:rPrChange>
              </w:rPr>
              <w:t>Review and updating of the WWA Lesson plans as requested by the Academy</w:t>
            </w:r>
          </w:p>
        </w:tc>
        <w:tc>
          <w:tcPr>
            <w:tcW w:w="1276" w:type="dxa"/>
            <w:tcPrChange w:id="1468" w:author="Minsu Jeon" w:date="2022-09-18T22:21:00Z">
              <w:tcPr>
                <w:tcW w:w="1334" w:type="dxa"/>
                <w:gridSpan w:val="2"/>
              </w:tcPr>
            </w:tcPrChange>
          </w:tcPr>
          <w:p w14:paraId="22E3485A" w14:textId="27C9BFBC"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469" w:author="Minsu Jeon" w:date="2022-09-18T22:21:00Z">
              <w:tcPr>
                <w:tcW w:w="1324" w:type="dxa"/>
                <w:gridSpan w:val="2"/>
              </w:tcPr>
            </w:tcPrChange>
          </w:tcPr>
          <w:p w14:paraId="045B68CF" w14:textId="5E33DF2C"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470" w:author="Minsu Jeon" w:date="2022-09-18T22:21:00Z">
              <w:tcPr>
                <w:tcW w:w="1486" w:type="dxa"/>
                <w:gridSpan w:val="2"/>
              </w:tcPr>
            </w:tcPrChange>
          </w:tcPr>
          <w:p w14:paraId="41D084F2"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8BB7471" w14:textId="77777777" w:rsidTr="00A70ED8">
        <w:trPr>
          <w:ins w:id="1471" w:author="Minsu Jeon" w:date="2022-09-18T22:13:00Z"/>
        </w:trPr>
        <w:tc>
          <w:tcPr>
            <w:cnfStyle w:val="001000000000" w:firstRow="0" w:lastRow="0" w:firstColumn="1" w:lastColumn="0" w:oddVBand="0" w:evenVBand="0" w:oddHBand="0" w:evenHBand="0" w:firstRowFirstColumn="0" w:firstRowLastColumn="0" w:lastRowFirstColumn="0" w:lastRowLastColumn="0"/>
            <w:tcW w:w="1097" w:type="dxa"/>
            <w:tcPrChange w:id="1472" w:author="Minsu Jeon" w:date="2022-09-18T22:21:00Z">
              <w:tcPr>
                <w:tcW w:w="1097" w:type="dxa"/>
              </w:tcPr>
            </w:tcPrChange>
          </w:tcPr>
          <w:p w14:paraId="2F02FC06" w14:textId="77777777" w:rsidR="007B27AE" w:rsidRPr="00D40719" w:rsidRDefault="007B27AE" w:rsidP="007B27AE">
            <w:pPr>
              <w:rPr>
                <w:ins w:id="1473" w:author="Minsu Jeon" w:date="2022-09-18T22:13:00Z"/>
                <w:rFonts w:cstheme="minorHAnsi"/>
                <w:szCs w:val="18"/>
                <w:lang w:eastAsia="en-GB"/>
              </w:rPr>
            </w:pPr>
          </w:p>
        </w:tc>
        <w:tc>
          <w:tcPr>
            <w:tcW w:w="1450" w:type="dxa"/>
            <w:tcPrChange w:id="1474" w:author="Minsu Jeon" w:date="2022-09-18T22:21:00Z">
              <w:tcPr>
                <w:tcW w:w="1450" w:type="dxa"/>
              </w:tcPr>
            </w:tcPrChange>
          </w:tcPr>
          <w:p w14:paraId="208B3BE9" w14:textId="7A49B12F"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75" w:author="Minsu Jeon" w:date="2022-09-18T22:13:00Z"/>
                <w:rFonts w:cstheme="minorHAnsi"/>
                <w:szCs w:val="18"/>
                <w:lang w:eastAsia="en-GB"/>
              </w:rPr>
            </w:pPr>
          </w:p>
        </w:tc>
        <w:tc>
          <w:tcPr>
            <w:tcW w:w="2977" w:type="dxa"/>
            <w:tcPrChange w:id="1476" w:author="Minsu Jeon" w:date="2022-09-18T22:21:00Z">
              <w:tcPr>
                <w:tcW w:w="2977" w:type="dxa"/>
                <w:gridSpan w:val="2"/>
              </w:tcPr>
            </w:tcPrChange>
          </w:tcPr>
          <w:p w14:paraId="1886294C" w14:textId="1608355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77" w:author="Minsu Jeon" w:date="2022-09-18T22:13:00Z"/>
                <w:rFonts w:cstheme="minorHAnsi"/>
                <w:szCs w:val="18"/>
                <w:lang w:eastAsia="en-GB"/>
              </w:rPr>
            </w:pPr>
            <w:ins w:id="1478" w:author="Minsu Jeon" w:date="2022-09-18T22:13:00Z">
              <w:r w:rsidRPr="00D40719">
                <w:rPr>
                  <w:rFonts w:eastAsiaTheme="minorEastAsia" w:cstheme="minorHAnsi"/>
                  <w:szCs w:val="18"/>
                </w:rPr>
                <w:t>Review/update Model Course 103/3 adding “Typical Accident Cases</w:t>
              </w:r>
            </w:ins>
          </w:p>
        </w:tc>
        <w:tc>
          <w:tcPr>
            <w:tcW w:w="3685" w:type="dxa"/>
            <w:tcPrChange w:id="1479" w:author="Minsu Jeon" w:date="2022-09-18T22:21:00Z">
              <w:tcPr>
                <w:tcW w:w="3260" w:type="dxa"/>
                <w:gridSpan w:val="2"/>
              </w:tcPr>
            </w:tcPrChange>
          </w:tcPr>
          <w:p w14:paraId="6DEAFF4E"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0" w:author="Minsu Jeon" w:date="2022-09-18T22:13:00Z"/>
                <w:rFonts w:cstheme="minorHAnsi"/>
                <w:szCs w:val="18"/>
                <w:lang w:eastAsia="en-GB"/>
              </w:rPr>
            </w:pPr>
          </w:p>
        </w:tc>
        <w:tc>
          <w:tcPr>
            <w:tcW w:w="1559" w:type="dxa"/>
            <w:tcPrChange w:id="1481" w:author="Minsu Jeon" w:date="2022-09-18T22:21:00Z">
              <w:tcPr>
                <w:tcW w:w="1632" w:type="dxa"/>
                <w:gridSpan w:val="2"/>
              </w:tcPr>
            </w:tcPrChange>
          </w:tcPr>
          <w:p w14:paraId="6B51441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2" w:author="Minsu Jeon" w:date="2022-09-18T22:13:00Z"/>
                <w:rFonts w:cstheme="minorHAnsi"/>
                <w:szCs w:val="18"/>
                <w:rPrChange w:id="1483" w:author="Minsu Jeon" w:date="2022-09-18T22:20:00Z">
                  <w:rPr>
                    <w:ins w:id="1484" w:author="Minsu Jeon" w:date="2022-09-18T22:13:00Z"/>
                    <w:rFonts w:ascii="Calibri" w:hAnsi="Calibri" w:cs="Arial"/>
                    <w:szCs w:val="18"/>
                  </w:rPr>
                </w:rPrChange>
              </w:rPr>
            </w:pPr>
          </w:p>
        </w:tc>
        <w:tc>
          <w:tcPr>
            <w:tcW w:w="1276" w:type="dxa"/>
            <w:tcPrChange w:id="1485" w:author="Minsu Jeon" w:date="2022-09-18T22:21:00Z">
              <w:tcPr>
                <w:tcW w:w="1334" w:type="dxa"/>
                <w:gridSpan w:val="2"/>
              </w:tcPr>
            </w:tcPrChange>
          </w:tcPr>
          <w:p w14:paraId="27AE8186" w14:textId="53F35EE3"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6" w:author="Minsu Jeon" w:date="2022-09-18T22:13:00Z"/>
                <w:rFonts w:cstheme="minorHAnsi"/>
                <w:szCs w:val="18"/>
                <w:lang w:eastAsia="en-GB"/>
              </w:rPr>
            </w:pPr>
            <w:ins w:id="1487" w:author="Minsu Jeon" w:date="2022-09-18T22:13:00Z">
              <w:r w:rsidRPr="00D40719">
                <w:rPr>
                  <w:rFonts w:cstheme="minorHAnsi"/>
                  <w:szCs w:val="18"/>
                  <w:lang w:eastAsia="en-GB"/>
                </w:rPr>
                <w:t>VTS</w:t>
              </w:r>
            </w:ins>
          </w:p>
        </w:tc>
        <w:tc>
          <w:tcPr>
            <w:tcW w:w="1418" w:type="dxa"/>
            <w:tcPrChange w:id="1488" w:author="Minsu Jeon" w:date="2022-09-18T22:21:00Z">
              <w:tcPr>
                <w:tcW w:w="1324" w:type="dxa"/>
                <w:gridSpan w:val="2"/>
              </w:tcPr>
            </w:tcPrChange>
          </w:tcPr>
          <w:p w14:paraId="6CABB0B1" w14:textId="3A8C163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9" w:author="Minsu Jeon" w:date="2022-09-18T22:13:00Z"/>
                <w:rFonts w:cstheme="minorHAnsi"/>
                <w:szCs w:val="18"/>
                <w:lang w:eastAsia="en-GB"/>
              </w:rPr>
            </w:pPr>
            <w:ins w:id="1490" w:author="Minsu Jeon" w:date="2022-09-18T22:13:00Z">
              <w:r w:rsidRPr="00D40719">
                <w:rPr>
                  <w:rFonts w:cstheme="minorHAnsi"/>
                  <w:szCs w:val="18"/>
                  <w:lang w:eastAsia="en-GB"/>
                </w:rPr>
                <w:t>VTS 3.8.1</w:t>
              </w:r>
            </w:ins>
          </w:p>
        </w:tc>
        <w:tc>
          <w:tcPr>
            <w:tcW w:w="1098" w:type="dxa"/>
            <w:tcPrChange w:id="1491" w:author="Minsu Jeon" w:date="2022-09-18T22:21:00Z">
              <w:tcPr>
                <w:tcW w:w="1486" w:type="dxa"/>
                <w:gridSpan w:val="2"/>
              </w:tcPr>
            </w:tcPrChange>
          </w:tcPr>
          <w:p w14:paraId="11A66D4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92" w:author="Minsu Jeon" w:date="2022-09-18T22:13:00Z"/>
                <w:rFonts w:cstheme="minorHAnsi"/>
                <w:szCs w:val="18"/>
                <w:lang w:eastAsia="en-GB"/>
              </w:rPr>
            </w:pPr>
          </w:p>
        </w:tc>
      </w:tr>
      <w:tr w:rsidR="00A70ED8" w:rsidRPr="00D40719" w14:paraId="669C9874" w14:textId="77777777" w:rsidTr="00A70ED8">
        <w:trPr>
          <w:cnfStyle w:val="000000100000" w:firstRow="0" w:lastRow="0" w:firstColumn="0" w:lastColumn="0" w:oddVBand="0" w:evenVBand="0" w:oddHBand="1" w:evenHBand="0" w:firstRowFirstColumn="0" w:firstRowLastColumn="0" w:lastRowFirstColumn="0" w:lastRowLastColumn="0"/>
          <w:ins w:id="1493" w:author="Minsu Jeon" w:date="2022-09-18T22:13:00Z"/>
        </w:trPr>
        <w:tc>
          <w:tcPr>
            <w:cnfStyle w:val="001000000000" w:firstRow="0" w:lastRow="0" w:firstColumn="1" w:lastColumn="0" w:oddVBand="0" w:evenVBand="0" w:oddHBand="0" w:evenHBand="0" w:firstRowFirstColumn="0" w:firstRowLastColumn="0" w:lastRowFirstColumn="0" w:lastRowLastColumn="0"/>
            <w:tcW w:w="1097" w:type="dxa"/>
            <w:tcPrChange w:id="1494" w:author="Minsu Jeon" w:date="2022-09-18T22:21:00Z">
              <w:tcPr>
                <w:tcW w:w="1097" w:type="dxa"/>
              </w:tcPr>
            </w:tcPrChange>
          </w:tcPr>
          <w:p w14:paraId="41442937"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ins w:id="1495" w:author="Minsu Jeon" w:date="2022-09-18T22:13:00Z"/>
                <w:rFonts w:cstheme="minorHAnsi"/>
                <w:szCs w:val="18"/>
                <w:lang w:eastAsia="en-GB"/>
              </w:rPr>
            </w:pPr>
          </w:p>
        </w:tc>
        <w:tc>
          <w:tcPr>
            <w:tcW w:w="1450" w:type="dxa"/>
            <w:tcPrChange w:id="1496" w:author="Minsu Jeon" w:date="2022-09-18T22:21:00Z">
              <w:tcPr>
                <w:tcW w:w="1450" w:type="dxa"/>
              </w:tcPr>
            </w:tcPrChange>
          </w:tcPr>
          <w:p w14:paraId="6EEDEB5C"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497" w:author="Minsu Jeon" w:date="2022-09-18T22:13:00Z"/>
                <w:rFonts w:cstheme="minorHAnsi"/>
                <w:szCs w:val="18"/>
                <w:lang w:eastAsia="en-GB"/>
              </w:rPr>
            </w:pPr>
          </w:p>
        </w:tc>
        <w:tc>
          <w:tcPr>
            <w:tcW w:w="2977" w:type="dxa"/>
            <w:tcPrChange w:id="1498" w:author="Minsu Jeon" w:date="2022-09-18T22:21:00Z">
              <w:tcPr>
                <w:tcW w:w="2977" w:type="dxa"/>
                <w:gridSpan w:val="2"/>
              </w:tcPr>
            </w:tcPrChange>
          </w:tcPr>
          <w:p w14:paraId="386B1418" w14:textId="2B3CF71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499" w:author="Minsu Jeon" w:date="2022-09-18T22:13:00Z"/>
                <w:rFonts w:cstheme="minorHAnsi"/>
                <w:szCs w:val="18"/>
                <w:lang w:eastAsia="en-GB"/>
              </w:rPr>
            </w:pPr>
            <w:ins w:id="1500" w:author="Minsu Jeon" w:date="2022-09-18T22:13:00Z">
              <w:r w:rsidRPr="00D40719">
                <w:rPr>
                  <w:rFonts w:cstheme="minorHAnsi"/>
                  <w:snapToGrid w:val="0"/>
                  <w:kern w:val="28"/>
                  <w:szCs w:val="18"/>
                  <w:lang w:eastAsia="de-DE"/>
                  <w:rPrChange w:id="1501" w:author="Minsu Jeon" w:date="2022-09-18T22:20:00Z">
                    <w:rPr>
                      <w:rFonts w:cs="Arial"/>
                      <w:snapToGrid w:val="0"/>
                      <w:kern w:val="28"/>
                      <w:sz w:val="20"/>
                      <w:szCs w:val="20"/>
                      <w:lang w:eastAsia="de-DE"/>
                    </w:rPr>
                  </w:rPrChange>
                </w:rPr>
                <w:t>Revision of G1103 on Train the Trainer</w:t>
              </w:r>
            </w:ins>
          </w:p>
        </w:tc>
        <w:tc>
          <w:tcPr>
            <w:tcW w:w="3685" w:type="dxa"/>
            <w:tcPrChange w:id="1502" w:author="Minsu Jeon" w:date="2022-09-18T22:21:00Z">
              <w:tcPr>
                <w:tcW w:w="3260" w:type="dxa"/>
                <w:gridSpan w:val="2"/>
              </w:tcPr>
            </w:tcPrChange>
          </w:tcPr>
          <w:p w14:paraId="7EEEB74E"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3" w:author="Minsu Jeon" w:date="2022-09-18T22:13:00Z"/>
                <w:rFonts w:cstheme="minorHAnsi"/>
                <w:szCs w:val="18"/>
                <w:lang w:eastAsia="en-GB"/>
              </w:rPr>
            </w:pPr>
          </w:p>
        </w:tc>
        <w:tc>
          <w:tcPr>
            <w:tcW w:w="1559" w:type="dxa"/>
            <w:tcPrChange w:id="1504" w:author="Minsu Jeon" w:date="2022-09-18T22:21:00Z">
              <w:tcPr>
                <w:tcW w:w="1632" w:type="dxa"/>
                <w:gridSpan w:val="2"/>
              </w:tcPr>
            </w:tcPrChange>
          </w:tcPr>
          <w:p w14:paraId="26FB1C5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5" w:author="Minsu Jeon" w:date="2022-09-18T22:13:00Z"/>
                <w:rFonts w:cstheme="minorHAnsi"/>
                <w:szCs w:val="18"/>
                <w:rPrChange w:id="1506" w:author="Minsu Jeon" w:date="2022-09-18T22:20:00Z">
                  <w:rPr>
                    <w:ins w:id="1507" w:author="Minsu Jeon" w:date="2022-09-18T22:13:00Z"/>
                    <w:rFonts w:ascii="Calibri" w:hAnsi="Calibri" w:cs="Arial"/>
                    <w:szCs w:val="18"/>
                  </w:rPr>
                </w:rPrChange>
              </w:rPr>
            </w:pPr>
          </w:p>
        </w:tc>
        <w:tc>
          <w:tcPr>
            <w:tcW w:w="1276" w:type="dxa"/>
            <w:tcPrChange w:id="1508" w:author="Minsu Jeon" w:date="2022-09-18T22:21:00Z">
              <w:tcPr>
                <w:tcW w:w="1334" w:type="dxa"/>
                <w:gridSpan w:val="2"/>
              </w:tcPr>
            </w:tcPrChange>
          </w:tcPr>
          <w:p w14:paraId="0A7A9910" w14:textId="5CE05FF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9" w:author="Minsu Jeon" w:date="2022-09-18T22:13:00Z"/>
                <w:rFonts w:cstheme="minorHAnsi"/>
                <w:szCs w:val="18"/>
                <w:lang w:eastAsia="en-GB"/>
              </w:rPr>
            </w:pPr>
            <w:ins w:id="1510" w:author="Minsu Jeon" w:date="2022-09-18T22:13:00Z">
              <w:r w:rsidRPr="00D40719">
                <w:rPr>
                  <w:rFonts w:cstheme="minorHAnsi"/>
                  <w:szCs w:val="18"/>
                  <w:lang w:eastAsia="en-GB"/>
                </w:rPr>
                <w:t>VTS</w:t>
              </w:r>
            </w:ins>
          </w:p>
        </w:tc>
        <w:tc>
          <w:tcPr>
            <w:tcW w:w="1418" w:type="dxa"/>
            <w:tcPrChange w:id="1511" w:author="Minsu Jeon" w:date="2022-09-18T22:21:00Z">
              <w:tcPr>
                <w:tcW w:w="1324" w:type="dxa"/>
                <w:gridSpan w:val="2"/>
              </w:tcPr>
            </w:tcPrChange>
          </w:tcPr>
          <w:p w14:paraId="1C4EA66C" w14:textId="3D982BED"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12" w:author="Minsu Jeon" w:date="2022-09-18T22:13:00Z"/>
                <w:rFonts w:cstheme="minorHAnsi"/>
                <w:szCs w:val="18"/>
                <w:lang w:eastAsia="en-GB"/>
              </w:rPr>
            </w:pPr>
            <w:ins w:id="1513" w:author="Minsu Jeon" w:date="2022-09-18T22:13:00Z">
              <w:r w:rsidRPr="00D40719">
                <w:rPr>
                  <w:rFonts w:cstheme="minorHAnsi"/>
                  <w:szCs w:val="18"/>
                  <w:lang w:eastAsia="en-GB"/>
                </w:rPr>
                <w:t>VTS</w:t>
              </w:r>
              <w:r w:rsidRPr="00D40719">
                <w:rPr>
                  <w:rFonts w:cstheme="minorHAnsi"/>
                  <w:szCs w:val="18"/>
                  <w:lang w:eastAsia="en-GB"/>
                </w:rPr>
                <w:t xml:space="preserve"> 3.8.2</w:t>
              </w:r>
            </w:ins>
          </w:p>
        </w:tc>
        <w:tc>
          <w:tcPr>
            <w:tcW w:w="1098" w:type="dxa"/>
            <w:tcPrChange w:id="1514" w:author="Minsu Jeon" w:date="2022-09-18T22:21:00Z">
              <w:tcPr>
                <w:tcW w:w="1486" w:type="dxa"/>
                <w:gridSpan w:val="2"/>
              </w:tcPr>
            </w:tcPrChange>
          </w:tcPr>
          <w:p w14:paraId="10534C23"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15" w:author="Minsu Jeon" w:date="2022-09-18T22:13:00Z"/>
                <w:rFonts w:cstheme="minorHAnsi"/>
                <w:szCs w:val="18"/>
                <w:lang w:eastAsia="en-GB"/>
              </w:rPr>
            </w:pPr>
          </w:p>
        </w:tc>
      </w:tr>
      <w:tr w:rsidR="00A70ED8" w:rsidRPr="00D40719" w14:paraId="53AF6C1F" w14:textId="77777777" w:rsidTr="00A70ED8">
        <w:trPr>
          <w:ins w:id="1516" w:author="Minsu Jeon" w:date="2022-09-18T22:13:00Z"/>
        </w:trPr>
        <w:tc>
          <w:tcPr>
            <w:cnfStyle w:val="001000000000" w:firstRow="0" w:lastRow="0" w:firstColumn="1" w:lastColumn="0" w:oddVBand="0" w:evenVBand="0" w:oddHBand="0" w:evenHBand="0" w:firstRowFirstColumn="0" w:firstRowLastColumn="0" w:lastRowFirstColumn="0" w:lastRowLastColumn="0"/>
            <w:tcW w:w="1097" w:type="dxa"/>
            <w:tcPrChange w:id="1517" w:author="Minsu Jeon" w:date="2022-09-18T22:21:00Z">
              <w:tcPr>
                <w:tcW w:w="1097" w:type="dxa"/>
              </w:tcPr>
            </w:tcPrChange>
          </w:tcPr>
          <w:p w14:paraId="2BE0BE41" w14:textId="77777777" w:rsidR="007B27AE" w:rsidRPr="00D40719" w:rsidRDefault="007B27AE" w:rsidP="007B27AE">
            <w:pPr>
              <w:rPr>
                <w:ins w:id="1518" w:author="Minsu Jeon" w:date="2022-09-18T22:13:00Z"/>
                <w:rFonts w:cstheme="minorHAnsi"/>
                <w:szCs w:val="18"/>
                <w:lang w:eastAsia="en-GB"/>
              </w:rPr>
            </w:pPr>
          </w:p>
        </w:tc>
        <w:tc>
          <w:tcPr>
            <w:tcW w:w="1450" w:type="dxa"/>
            <w:tcPrChange w:id="1519" w:author="Minsu Jeon" w:date="2022-09-18T22:21:00Z">
              <w:tcPr>
                <w:tcW w:w="1450" w:type="dxa"/>
              </w:tcPr>
            </w:tcPrChange>
          </w:tcPr>
          <w:p w14:paraId="67EF9C7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20" w:author="Minsu Jeon" w:date="2022-09-18T22:13:00Z"/>
                <w:rFonts w:cstheme="minorHAnsi"/>
                <w:szCs w:val="18"/>
                <w:lang w:eastAsia="en-GB"/>
              </w:rPr>
            </w:pPr>
          </w:p>
        </w:tc>
        <w:tc>
          <w:tcPr>
            <w:tcW w:w="2977" w:type="dxa"/>
            <w:tcPrChange w:id="1521" w:author="Minsu Jeon" w:date="2022-09-18T22:21:00Z">
              <w:tcPr>
                <w:tcW w:w="2977" w:type="dxa"/>
                <w:gridSpan w:val="2"/>
              </w:tcPr>
            </w:tcPrChange>
          </w:tcPr>
          <w:p w14:paraId="6E52DE7E" w14:textId="5957A747" w:rsidR="007B27AE" w:rsidRPr="00D40719" w:rsidRDefault="006272F3" w:rsidP="007B27AE">
            <w:pPr>
              <w:cnfStyle w:val="000000000000" w:firstRow="0" w:lastRow="0" w:firstColumn="0" w:lastColumn="0" w:oddVBand="0" w:evenVBand="0" w:oddHBand="0" w:evenHBand="0" w:firstRowFirstColumn="0" w:firstRowLastColumn="0" w:lastRowFirstColumn="0" w:lastRowLastColumn="0"/>
              <w:rPr>
                <w:ins w:id="1522" w:author="Minsu Jeon" w:date="2022-09-18T22:13:00Z"/>
                <w:rFonts w:cstheme="minorHAnsi"/>
                <w:szCs w:val="18"/>
                <w:lang w:eastAsia="en-GB"/>
              </w:rPr>
            </w:pPr>
            <w:ins w:id="1523" w:author="Minsu Jeon" w:date="2022-09-18T22:14:00Z">
              <w:r w:rsidRPr="00D40719">
                <w:rPr>
                  <w:rFonts w:cstheme="minorHAnsi"/>
                  <w:snapToGrid w:val="0"/>
                  <w:kern w:val="28"/>
                  <w:szCs w:val="18"/>
                  <w:lang w:eastAsia="de-DE"/>
                  <w:rPrChange w:id="1524" w:author="Minsu Jeon" w:date="2022-09-18T22:20:00Z">
                    <w:rPr>
                      <w:rFonts w:cs="Arial"/>
                      <w:snapToGrid w:val="0"/>
                      <w:kern w:val="28"/>
                      <w:sz w:val="20"/>
                      <w:szCs w:val="20"/>
                      <w:lang w:eastAsia="de-DE"/>
                    </w:rPr>
                  </w:rPrChange>
                </w:rPr>
                <w:t>Develop a Guideline for Remote training in VTS</w:t>
              </w:r>
            </w:ins>
          </w:p>
        </w:tc>
        <w:tc>
          <w:tcPr>
            <w:tcW w:w="3685" w:type="dxa"/>
            <w:tcPrChange w:id="1525" w:author="Minsu Jeon" w:date="2022-09-18T22:21:00Z">
              <w:tcPr>
                <w:tcW w:w="3260" w:type="dxa"/>
                <w:gridSpan w:val="2"/>
              </w:tcPr>
            </w:tcPrChange>
          </w:tcPr>
          <w:p w14:paraId="151DE373" w14:textId="77777777" w:rsidR="00F93850" w:rsidRPr="00D40719" w:rsidRDefault="00F93850" w:rsidP="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26" w:author="Minsu Jeon" w:date="2022-09-18T22:14:00Z"/>
                <w:rFonts w:cstheme="minorHAnsi"/>
                <w:bCs/>
                <w:iCs/>
                <w:snapToGrid w:val="0"/>
                <w:szCs w:val="18"/>
                <w:rPrChange w:id="1527" w:author="Minsu Jeon" w:date="2022-09-18T22:20:00Z">
                  <w:rPr>
                    <w:ins w:id="1528" w:author="Minsu Jeon" w:date="2022-09-18T22:14:00Z"/>
                    <w:snapToGrid w:val="0"/>
                    <w:kern w:val="28"/>
                    <w:sz w:val="20"/>
                    <w:szCs w:val="20"/>
                  </w:rPr>
                </w:rPrChange>
              </w:rPr>
              <w:pPrChange w:id="1529"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30" w:author="Minsu Jeon" w:date="2022-09-18T22:14:00Z">
              <w:r w:rsidRPr="00D40719">
                <w:rPr>
                  <w:rFonts w:cstheme="minorHAnsi"/>
                  <w:bCs/>
                  <w:iCs/>
                  <w:snapToGrid w:val="0"/>
                  <w:szCs w:val="18"/>
                  <w:rPrChange w:id="1531" w:author="Minsu Jeon" w:date="2022-09-18T22:20:00Z">
                    <w:rPr>
                      <w:snapToGrid w:val="0"/>
                      <w:kern w:val="28"/>
                      <w:sz w:val="20"/>
                      <w:szCs w:val="20"/>
                    </w:rPr>
                  </w:rPrChange>
                </w:rPr>
                <w:t>Define the elements within remote training [</w:t>
              </w:r>
              <w:r w:rsidRPr="00D40719">
                <w:rPr>
                  <w:rFonts w:cstheme="minorHAnsi"/>
                  <w:bCs/>
                  <w:iCs/>
                  <w:snapToGrid w:val="0"/>
                  <w:szCs w:val="18"/>
                  <w:rPrChange w:id="1532" w:author="Minsu Jeon" w:date="2022-09-18T22:20:00Z">
                    <w:rPr>
                      <w:snapToGrid w:val="0"/>
                      <w:kern w:val="28"/>
                      <w:sz w:val="20"/>
                      <w:szCs w:val="20"/>
                      <w:highlight w:val="yellow"/>
                    </w:rPr>
                  </w:rPrChange>
                </w:rPr>
                <w:t>note work in G1014]</w:t>
              </w:r>
            </w:ins>
          </w:p>
          <w:p w14:paraId="36AB735E" w14:textId="77777777" w:rsidR="00F93850" w:rsidRPr="00D40719" w:rsidRDefault="00F93850" w:rsidP="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33" w:author="Minsu Jeon" w:date="2022-09-18T22:14:00Z"/>
                <w:rFonts w:cstheme="minorHAnsi"/>
                <w:bCs/>
                <w:iCs/>
                <w:snapToGrid w:val="0"/>
                <w:szCs w:val="18"/>
                <w:rPrChange w:id="1534" w:author="Minsu Jeon" w:date="2022-09-18T22:20:00Z">
                  <w:rPr>
                    <w:ins w:id="1535" w:author="Minsu Jeon" w:date="2022-09-18T22:14:00Z"/>
                    <w:snapToGrid w:val="0"/>
                    <w:kern w:val="28"/>
                    <w:sz w:val="20"/>
                    <w:szCs w:val="20"/>
                  </w:rPr>
                </w:rPrChange>
              </w:rPr>
              <w:pPrChange w:id="1536"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37" w:author="Minsu Jeon" w:date="2022-09-18T22:14:00Z">
              <w:r w:rsidRPr="00D40719">
                <w:rPr>
                  <w:rFonts w:cstheme="minorHAnsi"/>
                  <w:bCs/>
                  <w:iCs/>
                  <w:snapToGrid w:val="0"/>
                  <w:szCs w:val="18"/>
                  <w:rPrChange w:id="1538" w:author="Minsu Jeon" w:date="2022-09-18T22:20:00Z">
                    <w:rPr>
                      <w:snapToGrid w:val="0"/>
                      <w:kern w:val="28"/>
                      <w:sz w:val="20"/>
                      <w:szCs w:val="20"/>
                    </w:rPr>
                  </w:rPrChange>
                </w:rPr>
                <w:t xml:space="preserve">Develop guidance to </w:t>
              </w:r>
              <w:r w:rsidRPr="00D40719">
                <w:rPr>
                  <w:rFonts w:cstheme="minorHAnsi"/>
                  <w:bCs/>
                  <w:iCs/>
                  <w:snapToGrid w:val="0"/>
                  <w:szCs w:val="18"/>
                  <w:rPrChange w:id="1539" w:author="Minsu Jeon" w:date="2022-09-18T22:20:00Z">
                    <w:rPr>
                      <w:bCs/>
                      <w:iCs/>
                      <w:snapToGrid w:val="0"/>
                      <w:sz w:val="20"/>
                      <w:szCs w:val="20"/>
                    </w:rPr>
                  </w:rPrChange>
                </w:rPr>
                <w:t>assist</w:t>
              </w:r>
              <w:r w:rsidRPr="00D40719">
                <w:rPr>
                  <w:rFonts w:cstheme="minorHAnsi"/>
                  <w:bCs/>
                  <w:iCs/>
                  <w:snapToGrid w:val="0"/>
                  <w:szCs w:val="18"/>
                  <w:rPrChange w:id="1540" w:author="Minsu Jeon" w:date="2022-09-18T22:20:00Z">
                    <w:rPr>
                      <w:snapToGrid w:val="0"/>
                      <w:kern w:val="28"/>
                      <w:sz w:val="20"/>
                      <w:szCs w:val="20"/>
                    </w:rPr>
                  </w:rPrChange>
                </w:rPr>
                <w:t xml:space="preserve"> VTS training organizations in the implementation and provision of VTS training using remote training methods</w:t>
              </w:r>
            </w:ins>
          </w:p>
          <w:p w14:paraId="6A75A6A7" w14:textId="77777777" w:rsidR="00F93850" w:rsidRPr="00D40719" w:rsidRDefault="00F93850" w:rsidP="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41" w:author="Minsu Jeon" w:date="2022-09-18T22:14:00Z"/>
                <w:rFonts w:cstheme="minorHAnsi"/>
                <w:bCs/>
                <w:iCs/>
                <w:snapToGrid w:val="0"/>
                <w:szCs w:val="18"/>
                <w:rPrChange w:id="1542" w:author="Minsu Jeon" w:date="2022-09-18T22:20:00Z">
                  <w:rPr>
                    <w:ins w:id="1543" w:author="Minsu Jeon" w:date="2022-09-18T22:14:00Z"/>
                    <w:snapToGrid w:val="0"/>
                    <w:kern w:val="28"/>
                    <w:sz w:val="20"/>
                    <w:szCs w:val="20"/>
                  </w:rPr>
                </w:rPrChange>
              </w:rPr>
              <w:pPrChange w:id="1544"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45" w:author="Minsu Jeon" w:date="2022-09-18T22:14:00Z">
              <w:r w:rsidRPr="00D40719">
                <w:rPr>
                  <w:rFonts w:cstheme="minorHAnsi"/>
                  <w:bCs/>
                  <w:iCs/>
                  <w:snapToGrid w:val="0"/>
                  <w:szCs w:val="18"/>
                  <w:rPrChange w:id="1546" w:author="Minsu Jeon" w:date="2022-09-18T22:20:00Z">
                    <w:rPr>
                      <w:bCs/>
                      <w:iCs/>
                      <w:snapToGrid w:val="0"/>
                      <w:sz w:val="20"/>
                      <w:szCs w:val="20"/>
                    </w:rPr>
                  </w:rPrChange>
                </w:rPr>
                <w:t>Ensure VTS training remains relevant and effective, using up to date training methods and methodologies.</w:t>
              </w:r>
            </w:ins>
          </w:p>
          <w:p w14:paraId="3E8735C7" w14:textId="77777777" w:rsidR="00F93850" w:rsidRPr="00D40719" w:rsidRDefault="00F93850" w:rsidP="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47" w:author="Minsu Jeon" w:date="2022-09-18T22:14:00Z"/>
                <w:rFonts w:cstheme="minorHAnsi"/>
                <w:bCs/>
                <w:iCs/>
                <w:snapToGrid w:val="0"/>
                <w:szCs w:val="18"/>
                <w:rPrChange w:id="1548" w:author="Minsu Jeon" w:date="2022-09-18T22:20:00Z">
                  <w:rPr>
                    <w:ins w:id="1549" w:author="Minsu Jeon" w:date="2022-09-18T22:14:00Z"/>
                    <w:snapToGrid w:val="0"/>
                    <w:kern w:val="28"/>
                    <w:sz w:val="20"/>
                    <w:szCs w:val="20"/>
                  </w:rPr>
                </w:rPrChange>
              </w:rPr>
              <w:pPrChange w:id="1550"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51" w:author="Minsu Jeon" w:date="2022-09-18T22:14:00Z">
              <w:r w:rsidRPr="00D40719">
                <w:rPr>
                  <w:rFonts w:cstheme="minorHAnsi"/>
                  <w:bCs/>
                  <w:iCs/>
                  <w:snapToGrid w:val="0"/>
                  <w:szCs w:val="18"/>
                  <w:rPrChange w:id="1552" w:author="Minsu Jeon" w:date="2022-09-18T22:20:00Z">
                    <w:rPr>
                      <w:snapToGrid w:val="0"/>
                      <w:kern w:val="28"/>
                      <w:sz w:val="20"/>
                      <w:szCs w:val="20"/>
                    </w:rPr>
                  </w:rPrChange>
                </w:rPr>
                <w:t xml:space="preserve">Establish links to existing IALA documentation  </w:t>
              </w:r>
            </w:ins>
          </w:p>
          <w:p w14:paraId="7C2E705F"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53" w:author="Minsu Jeon" w:date="2022-09-18T22:13:00Z"/>
                <w:rFonts w:cstheme="minorHAnsi"/>
                <w:szCs w:val="18"/>
                <w:lang w:eastAsia="en-GB"/>
              </w:rPr>
            </w:pPr>
          </w:p>
        </w:tc>
        <w:tc>
          <w:tcPr>
            <w:tcW w:w="1559" w:type="dxa"/>
            <w:tcPrChange w:id="1554" w:author="Minsu Jeon" w:date="2022-09-18T22:21:00Z">
              <w:tcPr>
                <w:tcW w:w="1632" w:type="dxa"/>
                <w:gridSpan w:val="2"/>
              </w:tcPr>
            </w:tcPrChange>
          </w:tcPr>
          <w:p w14:paraId="1C99DC3B" w14:textId="7358A824" w:rsidR="007B27AE" w:rsidRPr="00D40719" w:rsidRDefault="00F93850" w:rsidP="007B27AE">
            <w:pPr>
              <w:cnfStyle w:val="000000000000" w:firstRow="0" w:lastRow="0" w:firstColumn="0" w:lastColumn="0" w:oddVBand="0" w:evenVBand="0" w:oddHBand="0" w:evenHBand="0" w:firstRowFirstColumn="0" w:firstRowLastColumn="0" w:lastRowFirstColumn="0" w:lastRowLastColumn="0"/>
              <w:rPr>
                <w:ins w:id="1555" w:author="Minsu Jeon" w:date="2022-09-18T22:13:00Z"/>
                <w:rFonts w:cstheme="minorHAnsi"/>
                <w:szCs w:val="18"/>
                <w:rPrChange w:id="1556" w:author="Minsu Jeon" w:date="2022-09-18T22:20:00Z">
                  <w:rPr>
                    <w:ins w:id="1557" w:author="Minsu Jeon" w:date="2022-09-18T22:13:00Z"/>
                    <w:rFonts w:ascii="Calibri" w:hAnsi="Calibri" w:cs="Arial"/>
                    <w:szCs w:val="18"/>
                  </w:rPr>
                </w:rPrChange>
              </w:rPr>
            </w:pPr>
            <w:ins w:id="1558" w:author="Minsu Jeon" w:date="2022-09-18T22:14:00Z">
              <w:r w:rsidRPr="00D40719">
                <w:rPr>
                  <w:rFonts w:cstheme="minorHAnsi"/>
                  <w:szCs w:val="18"/>
                  <w:rPrChange w:id="1559" w:author="Minsu Jeon" w:date="2022-09-18T22:20:00Z">
                    <w:rPr>
                      <w:rFonts w:ascii="Calibri" w:hAnsi="Calibri" w:cs="Arial"/>
                      <w:szCs w:val="18"/>
                    </w:rPr>
                  </w:rPrChange>
                </w:rPr>
                <w:t>New guideline</w:t>
              </w:r>
            </w:ins>
          </w:p>
        </w:tc>
        <w:tc>
          <w:tcPr>
            <w:tcW w:w="1276" w:type="dxa"/>
            <w:tcPrChange w:id="1560" w:author="Minsu Jeon" w:date="2022-09-18T22:21:00Z">
              <w:tcPr>
                <w:tcW w:w="1334" w:type="dxa"/>
                <w:gridSpan w:val="2"/>
              </w:tcPr>
            </w:tcPrChange>
          </w:tcPr>
          <w:p w14:paraId="55A296AE" w14:textId="3974F401" w:rsidR="007B27AE" w:rsidRPr="00D40719" w:rsidRDefault="00F93850" w:rsidP="007B27AE">
            <w:pPr>
              <w:cnfStyle w:val="000000000000" w:firstRow="0" w:lastRow="0" w:firstColumn="0" w:lastColumn="0" w:oddVBand="0" w:evenVBand="0" w:oddHBand="0" w:evenHBand="0" w:firstRowFirstColumn="0" w:firstRowLastColumn="0" w:lastRowFirstColumn="0" w:lastRowLastColumn="0"/>
              <w:rPr>
                <w:ins w:id="1561" w:author="Minsu Jeon" w:date="2022-09-18T22:13:00Z"/>
                <w:rFonts w:cstheme="minorHAnsi"/>
                <w:szCs w:val="18"/>
                <w:lang w:eastAsia="en-GB"/>
              </w:rPr>
            </w:pPr>
            <w:ins w:id="1562" w:author="Minsu Jeon" w:date="2022-09-18T22:14:00Z">
              <w:r w:rsidRPr="00D40719">
                <w:rPr>
                  <w:rFonts w:cstheme="minorHAnsi"/>
                  <w:szCs w:val="18"/>
                  <w:lang w:eastAsia="en-GB"/>
                </w:rPr>
                <w:t>VTS</w:t>
              </w:r>
            </w:ins>
          </w:p>
        </w:tc>
        <w:tc>
          <w:tcPr>
            <w:tcW w:w="1418" w:type="dxa"/>
            <w:tcPrChange w:id="1563" w:author="Minsu Jeon" w:date="2022-09-18T22:21:00Z">
              <w:tcPr>
                <w:tcW w:w="1324" w:type="dxa"/>
                <w:gridSpan w:val="2"/>
              </w:tcPr>
            </w:tcPrChange>
          </w:tcPr>
          <w:p w14:paraId="597B637B" w14:textId="056B9CB1" w:rsidR="007B27AE" w:rsidRPr="00D40719" w:rsidRDefault="006272F3" w:rsidP="007B27AE">
            <w:pPr>
              <w:cnfStyle w:val="000000000000" w:firstRow="0" w:lastRow="0" w:firstColumn="0" w:lastColumn="0" w:oddVBand="0" w:evenVBand="0" w:oddHBand="0" w:evenHBand="0" w:firstRowFirstColumn="0" w:firstRowLastColumn="0" w:lastRowFirstColumn="0" w:lastRowLastColumn="0"/>
              <w:rPr>
                <w:ins w:id="1564" w:author="Minsu Jeon" w:date="2022-09-18T22:13:00Z"/>
                <w:rFonts w:cstheme="minorHAnsi"/>
                <w:szCs w:val="18"/>
                <w:lang w:eastAsia="en-GB"/>
              </w:rPr>
            </w:pPr>
            <w:ins w:id="1565" w:author="Minsu Jeon" w:date="2022-09-18T22:14:00Z">
              <w:r w:rsidRPr="00D40719">
                <w:rPr>
                  <w:rFonts w:cstheme="minorHAnsi"/>
                  <w:szCs w:val="18"/>
                  <w:lang w:eastAsia="en-GB"/>
                </w:rPr>
                <w:t>VTS 3.8.3</w:t>
              </w:r>
            </w:ins>
          </w:p>
        </w:tc>
        <w:tc>
          <w:tcPr>
            <w:tcW w:w="1098" w:type="dxa"/>
            <w:tcPrChange w:id="1566" w:author="Minsu Jeon" w:date="2022-09-18T22:21:00Z">
              <w:tcPr>
                <w:tcW w:w="1486" w:type="dxa"/>
                <w:gridSpan w:val="2"/>
              </w:tcPr>
            </w:tcPrChange>
          </w:tcPr>
          <w:p w14:paraId="6DA4507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67" w:author="Minsu Jeon" w:date="2022-09-18T22:13:00Z"/>
                <w:rFonts w:cstheme="minorHAnsi"/>
                <w:szCs w:val="18"/>
                <w:lang w:eastAsia="en-GB"/>
              </w:rPr>
            </w:pPr>
          </w:p>
        </w:tc>
      </w:tr>
      <w:tr w:rsidR="00A70ED8" w:rsidRPr="00D40719" w14:paraId="3B1B5701" w14:textId="77777777" w:rsidTr="00A70ED8">
        <w:trPr>
          <w:cnfStyle w:val="000000100000" w:firstRow="0" w:lastRow="0" w:firstColumn="0" w:lastColumn="0" w:oddVBand="0" w:evenVBand="0" w:oddHBand="1" w:evenHBand="0" w:firstRowFirstColumn="0" w:firstRowLastColumn="0" w:lastRowFirstColumn="0" w:lastRowLastColumn="0"/>
          <w:ins w:id="1568" w:author="Minsu Jeon" w:date="2022-09-18T22:13:00Z"/>
        </w:trPr>
        <w:tc>
          <w:tcPr>
            <w:cnfStyle w:val="001000000000" w:firstRow="0" w:lastRow="0" w:firstColumn="1" w:lastColumn="0" w:oddVBand="0" w:evenVBand="0" w:oddHBand="0" w:evenHBand="0" w:firstRowFirstColumn="0" w:firstRowLastColumn="0" w:lastRowFirstColumn="0" w:lastRowLastColumn="0"/>
            <w:tcW w:w="1097" w:type="dxa"/>
            <w:tcPrChange w:id="1569" w:author="Minsu Jeon" w:date="2022-09-18T22:21:00Z">
              <w:tcPr>
                <w:tcW w:w="1097" w:type="dxa"/>
              </w:tcPr>
            </w:tcPrChange>
          </w:tcPr>
          <w:p w14:paraId="4D2813F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ins w:id="1570" w:author="Minsu Jeon" w:date="2022-09-18T22:13:00Z"/>
                <w:rFonts w:cstheme="minorHAnsi"/>
                <w:szCs w:val="18"/>
                <w:lang w:eastAsia="en-GB"/>
              </w:rPr>
            </w:pPr>
          </w:p>
        </w:tc>
        <w:tc>
          <w:tcPr>
            <w:tcW w:w="1450" w:type="dxa"/>
            <w:tcPrChange w:id="1571" w:author="Minsu Jeon" w:date="2022-09-18T22:21:00Z">
              <w:tcPr>
                <w:tcW w:w="1450" w:type="dxa"/>
              </w:tcPr>
            </w:tcPrChange>
          </w:tcPr>
          <w:p w14:paraId="1591FB3D"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72" w:author="Minsu Jeon" w:date="2022-09-18T22:13:00Z"/>
                <w:rFonts w:cstheme="minorHAnsi"/>
                <w:szCs w:val="18"/>
                <w:lang w:eastAsia="en-GB"/>
              </w:rPr>
            </w:pPr>
          </w:p>
        </w:tc>
        <w:tc>
          <w:tcPr>
            <w:tcW w:w="2977" w:type="dxa"/>
            <w:tcPrChange w:id="1573" w:author="Minsu Jeon" w:date="2022-09-18T22:21:00Z">
              <w:tcPr>
                <w:tcW w:w="2977" w:type="dxa"/>
                <w:gridSpan w:val="2"/>
              </w:tcPr>
            </w:tcPrChange>
          </w:tcPr>
          <w:p w14:paraId="1C602236" w14:textId="7CDE3D2C" w:rsidR="007B27AE" w:rsidRPr="00D40719" w:rsidRDefault="003706D0" w:rsidP="007B27AE">
            <w:pPr>
              <w:cnfStyle w:val="000000100000" w:firstRow="0" w:lastRow="0" w:firstColumn="0" w:lastColumn="0" w:oddVBand="0" w:evenVBand="0" w:oddHBand="1" w:evenHBand="0" w:firstRowFirstColumn="0" w:firstRowLastColumn="0" w:lastRowFirstColumn="0" w:lastRowLastColumn="0"/>
              <w:rPr>
                <w:ins w:id="1574" w:author="Minsu Jeon" w:date="2022-09-18T22:13:00Z"/>
                <w:rFonts w:cstheme="minorHAnsi"/>
                <w:szCs w:val="18"/>
                <w:lang w:eastAsia="en-GB"/>
              </w:rPr>
            </w:pPr>
            <w:ins w:id="1575" w:author="Minsu Jeon" w:date="2022-09-18T22:16:00Z">
              <w:r w:rsidRPr="00D40719">
                <w:rPr>
                  <w:rFonts w:cstheme="minorHAnsi"/>
                  <w:snapToGrid w:val="0"/>
                  <w:kern w:val="28"/>
                  <w:szCs w:val="18"/>
                  <w:lang w:eastAsia="de-DE"/>
                  <w:rPrChange w:id="1576" w:author="Minsu Jeon" w:date="2022-09-18T22:20:00Z">
                    <w:rPr>
                      <w:rFonts w:cs="Arial"/>
                      <w:snapToGrid w:val="0"/>
                      <w:kern w:val="28"/>
                      <w:sz w:val="20"/>
                      <w:szCs w:val="20"/>
                      <w:lang w:eastAsia="de-DE"/>
                    </w:rPr>
                  </w:rPrChange>
                </w:rPr>
                <w:t>Revision of G1027 on Simulation in VTS training</w:t>
              </w:r>
            </w:ins>
          </w:p>
        </w:tc>
        <w:tc>
          <w:tcPr>
            <w:tcW w:w="3685" w:type="dxa"/>
            <w:tcPrChange w:id="1577" w:author="Minsu Jeon" w:date="2022-09-18T22:21:00Z">
              <w:tcPr>
                <w:tcW w:w="3260" w:type="dxa"/>
                <w:gridSpan w:val="2"/>
              </w:tcPr>
            </w:tcPrChange>
          </w:tcPr>
          <w:p w14:paraId="2F0D3D4C" w14:textId="389EEA15" w:rsidR="007B27AE" w:rsidRPr="00D40719" w:rsidRDefault="00A61DD6" w:rsidP="007B27AE">
            <w:pPr>
              <w:cnfStyle w:val="000000100000" w:firstRow="0" w:lastRow="0" w:firstColumn="0" w:lastColumn="0" w:oddVBand="0" w:evenVBand="0" w:oddHBand="1" w:evenHBand="0" w:firstRowFirstColumn="0" w:firstRowLastColumn="0" w:lastRowFirstColumn="0" w:lastRowLastColumn="0"/>
              <w:rPr>
                <w:ins w:id="1578" w:author="Minsu Jeon" w:date="2022-09-18T22:13:00Z"/>
                <w:rFonts w:cstheme="minorHAnsi"/>
                <w:szCs w:val="18"/>
                <w:lang w:eastAsia="en-GB"/>
              </w:rPr>
            </w:pPr>
            <w:ins w:id="1579" w:author="Minsu Jeon" w:date="2022-09-18T22:16:00Z">
              <w:r w:rsidRPr="00D40719">
                <w:rPr>
                  <w:rFonts w:cstheme="minorHAnsi"/>
                  <w:snapToGrid w:val="0"/>
                  <w:kern w:val="28"/>
                  <w:szCs w:val="18"/>
                  <w:rPrChange w:id="1580" w:author="Minsu Jeon" w:date="2022-09-18T22:20:00Z">
                    <w:rPr>
                      <w:rFonts w:cs="Arial"/>
                      <w:snapToGrid w:val="0"/>
                      <w:kern w:val="28"/>
                      <w:sz w:val="20"/>
                      <w:szCs w:val="20"/>
                    </w:rPr>
                  </w:rPrChange>
                </w:rPr>
                <w:t xml:space="preserve">update </w:t>
              </w:r>
              <w:r w:rsidRPr="00D40719">
                <w:rPr>
                  <w:rFonts w:cstheme="minorHAnsi"/>
                  <w:snapToGrid w:val="0"/>
                  <w:kern w:val="28"/>
                  <w:szCs w:val="18"/>
                  <w:lang w:eastAsia="de-DE"/>
                  <w:rPrChange w:id="1581" w:author="Minsu Jeon" w:date="2022-09-18T22:20:00Z">
                    <w:rPr>
                      <w:rFonts w:cs="Arial"/>
                      <w:snapToGrid w:val="0"/>
                      <w:kern w:val="28"/>
                      <w:sz w:val="20"/>
                      <w:szCs w:val="20"/>
                      <w:lang w:eastAsia="de-DE"/>
                    </w:rPr>
                  </w:rPrChange>
                </w:rPr>
                <w:t>G1027 on Simulation in VTS training to ensure that it provides an effective document for training organizations and VTS providers to use when planning, designing, developing and conducting simulation exercises for VTS.</w:t>
              </w:r>
            </w:ins>
          </w:p>
        </w:tc>
        <w:tc>
          <w:tcPr>
            <w:tcW w:w="1559" w:type="dxa"/>
            <w:tcPrChange w:id="1582" w:author="Minsu Jeon" w:date="2022-09-18T22:21:00Z">
              <w:tcPr>
                <w:tcW w:w="1632" w:type="dxa"/>
                <w:gridSpan w:val="2"/>
              </w:tcPr>
            </w:tcPrChange>
          </w:tcPr>
          <w:p w14:paraId="29F5519F" w14:textId="4D03A07B" w:rsidR="007B27AE" w:rsidRPr="00D40719" w:rsidRDefault="00A61DD6" w:rsidP="007B27AE">
            <w:pPr>
              <w:cnfStyle w:val="000000100000" w:firstRow="0" w:lastRow="0" w:firstColumn="0" w:lastColumn="0" w:oddVBand="0" w:evenVBand="0" w:oddHBand="1" w:evenHBand="0" w:firstRowFirstColumn="0" w:firstRowLastColumn="0" w:lastRowFirstColumn="0" w:lastRowLastColumn="0"/>
              <w:rPr>
                <w:ins w:id="1583" w:author="Minsu Jeon" w:date="2022-09-18T22:13:00Z"/>
                <w:rFonts w:cstheme="minorHAnsi"/>
                <w:szCs w:val="18"/>
                <w:rPrChange w:id="1584" w:author="Minsu Jeon" w:date="2022-09-18T22:20:00Z">
                  <w:rPr>
                    <w:ins w:id="1585" w:author="Minsu Jeon" w:date="2022-09-18T22:13:00Z"/>
                    <w:rFonts w:ascii="Calibri" w:hAnsi="Calibri" w:cs="Arial"/>
                    <w:szCs w:val="18"/>
                  </w:rPr>
                </w:rPrChange>
              </w:rPr>
            </w:pPr>
            <w:ins w:id="1586" w:author="Minsu Jeon" w:date="2022-09-18T22:16:00Z">
              <w:r w:rsidRPr="00D40719">
                <w:rPr>
                  <w:rFonts w:cstheme="minorHAnsi"/>
                  <w:szCs w:val="18"/>
                  <w:rPrChange w:id="1587" w:author="Minsu Jeon" w:date="2022-09-18T22:20:00Z">
                    <w:rPr>
                      <w:rFonts w:ascii="Calibri" w:hAnsi="Calibri" w:cs="Arial"/>
                      <w:szCs w:val="18"/>
                    </w:rPr>
                  </w:rPrChange>
                </w:rPr>
                <w:t>Revised guideline</w:t>
              </w:r>
            </w:ins>
          </w:p>
        </w:tc>
        <w:tc>
          <w:tcPr>
            <w:tcW w:w="1276" w:type="dxa"/>
            <w:tcPrChange w:id="1588" w:author="Minsu Jeon" w:date="2022-09-18T22:21:00Z">
              <w:tcPr>
                <w:tcW w:w="1334" w:type="dxa"/>
                <w:gridSpan w:val="2"/>
              </w:tcPr>
            </w:tcPrChange>
          </w:tcPr>
          <w:p w14:paraId="4348FF67" w14:textId="027C70E6" w:rsidR="007B27AE" w:rsidRPr="00D40719" w:rsidRDefault="00F93850" w:rsidP="007B27AE">
            <w:pPr>
              <w:cnfStyle w:val="000000100000" w:firstRow="0" w:lastRow="0" w:firstColumn="0" w:lastColumn="0" w:oddVBand="0" w:evenVBand="0" w:oddHBand="1" w:evenHBand="0" w:firstRowFirstColumn="0" w:firstRowLastColumn="0" w:lastRowFirstColumn="0" w:lastRowLastColumn="0"/>
              <w:rPr>
                <w:ins w:id="1589" w:author="Minsu Jeon" w:date="2022-09-18T22:13:00Z"/>
                <w:rFonts w:cstheme="minorHAnsi"/>
                <w:szCs w:val="18"/>
                <w:lang w:eastAsia="en-GB"/>
              </w:rPr>
            </w:pPr>
            <w:ins w:id="1590" w:author="Minsu Jeon" w:date="2022-09-18T22:14:00Z">
              <w:r w:rsidRPr="00D40719">
                <w:rPr>
                  <w:rFonts w:cstheme="minorHAnsi"/>
                  <w:szCs w:val="18"/>
                  <w:lang w:eastAsia="en-GB"/>
                </w:rPr>
                <w:t>VTS</w:t>
              </w:r>
            </w:ins>
          </w:p>
        </w:tc>
        <w:tc>
          <w:tcPr>
            <w:tcW w:w="1418" w:type="dxa"/>
            <w:tcPrChange w:id="1591" w:author="Minsu Jeon" w:date="2022-09-18T22:21:00Z">
              <w:tcPr>
                <w:tcW w:w="1324" w:type="dxa"/>
                <w:gridSpan w:val="2"/>
              </w:tcPr>
            </w:tcPrChange>
          </w:tcPr>
          <w:p w14:paraId="627AE690" w14:textId="4D723098" w:rsidR="007B27AE" w:rsidRPr="00D40719" w:rsidRDefault="00F93850" w:rsidP="007B27AE">
            <w:pPr>
              <w:cnfStyle w:val="000000100000" w:firstRow="0" w:lastRow="0" w:firstColumn="0" w:lastColumn="0" w:oddVBand="0" w:evenVBand="0" w:oddHBand="1" w:evenHBand="0" w:firstRowFirstColumn="0" w:firstRowLastColumn="0" w:lastRowFirstColumn="0" w:lastRowLastColumn="0"/>
              <w:rPr>
                <w:ins w:id="1592" w:author="Minsu Jeon" w:date="2022-09-18T22:13:00Z"/>
                <w:rFonts w:cstheme="minorHAnsi"/>
                <w:szCs w:val="18"/>
                <w:lang w:eastAsia="en-GB"/>
              </w:rPr>
            </w:pPr>
            <w:ins w:id="1593" w:author="Minsu Jeon" w:date="2022-09-18T22:14:00Z">
              <w:r w:rsidRPr="00D40719">
                <w:rPr>
                  <w:rFonts w:cstheme="minorHAnsi"/>
                  <w:szCs w:val="18"/>
                  <w:lang w:eastAsia="en-GB"/>
                </w:rPr>
                <w:t>VTS</w:t>
              </w:r>
            </w:ins>
            <w:ins w:id="1594" w:author="Minsu Jeon" w:date="2022-09-18T22:16:00Z">
              <w:r w:rsidR="00A61DD6" w:rsidRPr="00D40719">
                <w:rPr>
                  <w:rFonts w:cstheme="minorHAnsi"/>
                  <w:szCs w:val="18"/>
                  <w:lang w:eastAsia="en-GB"/>
                </w:rPr>
                <w:t xml:space="preserve"> 3.8.5</w:t>
              </w:r>
            </w:ins>
          </w:p>
        </w:tc>
        <w:tc>
          <w:tcPr>
            <w:tcW w:w="1098" w:type="dxa"/>
            <w:tcPrChange w:id="1595" w:author="Minsu Jeon" w:date="2022-09-18T22:21:00Z">
              <w:tcPr>
                <w:tcW w:w="1486" w:type="dxa"/>
                <w:gridSpan w:val="2"/>
              </w:tcPr>
            </w:tcPrChange>
          </w:tcPr>
          <w:p w14:paraId="1FEBFB7B"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96" w:author="Minsu Jeon" w:date="2022-09-18T22:13:00Z"/>
                <w:rFonts w:cstheme="minorHAnsi"/>
                <w:szCs w:val="18"/>
                <w:lang w:eastAsia="en-GB"/>
              </w:rPr>
            </w:pPr>
          </w:p>
        </w:tc>
      </w:tr>
      <w:tr w:rsidR="00A70ED8" w:rsidRPr="00D40719" w14:paraId="693FCFE9" w14:textId="77777777" w:rsidTr="00A70ED8">
        <w:trPr>
          <w:ins w:id="1597" w:author="Minsu Jeon" w:date="2022-09-18T22:14:00Z"/>
        </w:trPr>
        <w:tc>
          <w:tcPr>
            <w:cnfStyle w:val="001000000000" w:firstRow="0" w:lastRow="0" w:firstColumn="1" w:lastColumn="0" w:oddVBand="0" w:evenVBand="0" w:oddHBand="0" w:evenHBand="0" w:firstRowFirstColumn="0" w:firstRowLastColumn="0" w:lastRowFirstColumn="0" w:lastRowLastColumn="0"/>
            <w:tcW w:w="1097" w:type="dxa"/>
            <w:tcPrChange w:id="1598" w:author="Minsu Jeon" w:date="2022-09-18T22:21:00Z">
              <w:tcPr>
                <w:tcW w:w="1097" w:type="dxa"/>
              </w:tcPr>
            </w:tcPrChange>
          </w:tcPr>
          <w:p w14:paraId="5209F5D2" w14:textId="77777777" w:rsidR="00F93850" w:rsidRPr="00D40719" w:rsidRDefault="00F93850" w:rsidP="007B27AE">
            <w:pPr>
              <w:rPr>
                <w:ins w:id="1599" w:author="Minsu Jeon" w:date="2022-09-18T22:14:00Z"/>
                <w:rFonts w:cstheme="minorHAnsi"/>
                <w:szCs w:val="18"/>
                <w:lang w:eastAsia="en-GB"/>
              </w:rPr>
            </w:pPr>
          </w:p>
        </w:tc>
        <w:tc>
          <w:tcPr>
            <w:tcW w:w="1450" w:type="dxa"/>
            <w:tcPrChange w:id="1600" w:author="Minsu Jeon" w:date="2022-09-18T22:21:00Z">
              <w:tcPr>
                <w:tcW w:w="1450" w:type="dxa"/>
              </w:tcPr>
            </w:tcPrChange>
          </w:tcPr>
          <w:p w14:paraId="632867BB"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01" w:author="Minsu Jeon" w:date="2022-09-18T22:14:00Z"/>
                <w:rFonts w:cstheme="minorHAnsi"/>
                <w:szCs w:val="18"/>
                <w:lang w:eastAsia="en-GB"/>
              </w:rPr>
            </w:pPr>
          </w:p>
        </w:tc>
        <w:tc>
          <w:tcPr>
            <w:tcW w:w="2977" w:type="dxa"/>
            <w:tcPrChange w:id="1602" w:author="Minsu Jeon" w:date="2022-09-18T22:21:00Z">
              <w:tcPr>
                <w:tcW w:w="2977" w:type="dxa"/>
                <w:gridSpan w:val="2"/>
              </w:tcPr>
            </w:tcPrChange>
          </w:tcPr>
          <w:p w14:paraId="20206719" w14:textId="73E5581C" w:rsidR="00F93850" w:rsidRPr="00D40719" w:rsidRDefault="003B7CB7" w:rsidP="007B27AE">
            <w:pPr>
              <w:cnfStyle w:val="000000000000" w:firstRow="0" w:lastRow="0" w:firstColumn="0" w:lastColumn="0" w:oddVBand="0" w:evenVBand="0" w:oddHBand="0" w:evenHBand="0" w:firstRowFirstColumn="0" w:firstRowLastColumn="0" w:lastRowFirstColumn="0" w:lastRowLastColumn="0"/>
              <w:rPr>
                <w:ins w:id="1603" w:author="Minsu Jeon" w:date="2022-09-18T22:14:00Z"/>
                <w:rFonts w:cstheme="minorHAnsi"/>
                <w:szCs w:val="18"/>
                <w:lang w:eastAsia="en-GB"/>
              </w:rPr>
            </w:pPr>
            <w:ins w:id="1604" w:author="Minsu Jeon" w:date="2022-09-18T22:16:00Z">
              <w:r w:rsidRPr="00D40719">
                <w:rPr>
                  <w:rFonts w:cstheme="minorHAnsi"/>
                  <w:snapToGrid w:val="0"/>
                  <w:kern w:val="28"/>
                  <w:szCs w:val="18"/>
                  <w:lang w:eastAsia="de-DE"/>
                  <w:rPrChange w:id="1605" w:author="Minsu Jeon" w:date="2022-09-18T22:20:00Z">
                    <w:rPr>
                      <w:rFonts w:cs="Arial"/>
                      <w:snapToGrid w:val="0"/>
                      <w:kern w:val="28"/>
                      <w:sz w:val="20"/>
                      <w:szCs w:val="20"/>
                      <w:lang w:eastAsia="de-DE"/>
                    </w:rPr>
                  </w:rPrChange>
                </w:rPr>
                <w:t>English Language Competency requirements in VTS operations</w:t>
              </w:r>
            </w:ins>
          </w:p>
        </w:tc>
        <w:tc>
          <w:tcPr>
            <w:tcW w:w="3685" w:type="dxa"/>
            <w:tcPrChange w:id="1606" w:author="Minsu Jeon" w:date="2022-09-18T22:21:00Z">
              <w:tcPr>
                <w:tcW w:w="3260" w:type="dxa"/>
                <w:gridSpan w:val="2"/>
              </w:tcPr>
            </w:tcPrChange>
          </w:tcPr>
          <w:p w14:paraId="369727FC" w14:textId="77777777" w:rsidR="000C3766" w:rsidRPr="00D40719" w:rsidRDefault="000C3766" w:rsidP="000C3766">
            <w:pPr>
              <w:cnfStyle w:val="000000000000" w:firstRow="0" w:lastRow="0" w:firstColumn="0" w:lastColumn="0" w:oddVBand="0" w:evenVBand="0" w:oddHBand="0" w:evenHBand="0" w:firstRowFirstColumn="0" w:firstRowLastColumn="0" w:lastRowFirstColumn="0" w:lastRowLastColumn="0"/>
              <w:rPr>
                <w:ins w:id="1607" w:author="Minsu Jeon" w:date="2022-09-18T22:16:00Z"/>
                <w:rFonts w:cstheme="minorHAnsi"/>
                <w:snapToGrid w:val="0"/>
                <w:kern w:val="28"/>
                <w:szCs w:val="18"/>
                <w:lang w:eastAsia="de-DE"/>
                <w:rPrChange w:id="1608" w:author="Minsu Jeon" w:date="2022-09-18T22:20:00Z">
                  <w:rPr>
                    <w:ins w:id="1609" w:author="Minsu Jeon" w:date="2022-09-18T22:16:00Z"/>
                    <w:snapToGrid w:val="0"/>
                    <w:kern w:val="28"/>
                    <w:sz w:val="20"/>
                    <w:szCs w:val="20"/>
                  </w:rPr>
                </w:rPrChange>
              </w:rPr>
              <w:pPrChange w:id="1610"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11" w:author="Minsu Jeon" w:date="2022-09-18T22:16:00Z">
              <w:r w:rsidRPr="00D40719">
                <w:rPr>
                  <w:rFonts w:cstheme="minorHAnsi"/>
                  <w:snapToGrid w:val="0"/>
                  <w:kern w:val="28"/>
                  <w:szCs w:val="18"/>
                  <w:lang w:eastAsia="de-DE"/>
                  <w:rPrChange w:id="1612" w:author="Minsu Jeon" w:date="2022-09-18T22:20:00Z">
                    <w:rPr>
                      <w:snapToGrid w:val="0"/>
                      <w:kern w:val="28"/>
                      <w:sz w:val="20"/>
                      <w:szCs w:val="20"/>
                    </w:rPr>
                  </w:rPrChange>
                </w:rPr>
                <w:t>Assess current English language competency guidance</w:t>
              </w:r>
            </w:ins>
          </w:p>
          <w:p w14:paraId="5FE5BCD8" w14:textId="77777777" w:rsidR="000C3766" w:rsidRPr="00D40719" w:rsidRDefault="000C3766" w:rsidP="000C3766">
            <w:pPr>
              <w:cnfStyle w:val="000000000000" w:firstRow="0" w:lastRow="0" w:firstColumn="0" w:lastColumn="0" w:oddVBand="0" w:evenVBand="0" w:oddHBand="0" w:evenHBand="0" w:firstRowFirstColumn="0" w:firstRowLastColumn="0" w:lastRowFirstColumn="0" w:lastRowLastColumn="0"/>
              <w:rPr>
                <w:ins w:id="1613" w:author="Minsu Jeon" w:date="2022-09-18T22:16:00Z"/>
                <w:rFonts w:cstheme="minorHAnsi"/>
                <w:snapToGrid w:val="0"/>
                <w:kern w:val="28"/>
                <w:szCs w:val="18"/>
                <w:lang w:eastAsia="de-DE"/>
                <w:rPrChange w:id="1614" w:author="Minsu Jeon" w:date="2022-09-18T22:20:00Z">
                  <w:rPr>
                    <w:ins w:id="1615" w:author="Minsu Jeon" w:date="2022-09-18T22:16:00Z"/>
                    <w:snapToGrid w:val="0"/>
                    <w:kern w:val="28"/>
                    <w:sz w:val="20"/>
                    <w:szCs w:val="20"/>
                  </w:rPr>
                </w:rPrChange>
              </w:rPr>
              <w:pPrChange w:id="1616"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17" w:author="Minsu Jeon" w:date="2022-09-18T22:16:00Z">
              <w:r w:rsidRPr="00D40719">
                <w:rPr>
                  <w:rFonts w:cstheme="minorHAnsi"/>
                  <w:snapToGrid w:val="0"/>
                  <w:kern w:val="28"/>
                  <w:szCs w:val="18"/>
                  <w:lang w:eastAsia="de-DE"/>
                  <w:rPrChange w:id="1618" w:author="Minsu Jeon" w:date="2022-09-18T22:20:00Z">
                    <w:rPr>
                      <w:snapToGrid w:val="0"/>
                      <w:kern w:val="28"/>
                      <w:sz w:val="20"/>
                      <w:szCs w:val="20"/>
                    </w:rPr>
                  </w:rPrChange>
                </w:rPr>
                <w:t>Determine English language competency requirements for all stages of VTS operations and a VTS Operators career</w:t>
              </w:r>
            </w:ins>
          </w:p>
          <w:p w14:paraId="0B8AA38E" w14:textId="77777777" w:rsidR="000C3766" w:rsidRPr="00D40719" w:rsidRDefault="000C3766" w:rsidP="000C3766">
            <w:pPr>
              <w:cnfStyle w:val="000000000000" w:firstRow="0" w:lastRow="0" w:firstColumn="0" w:lastColumn="0" w:oddVBand="0" w:evenVBand="0" w:oddHBand="0" w:evenHBand="0" w:firstRowFirstColumn="0" w:firstRowLastColumn="0" w:lastRowFirstColumn="0" w:lastRowLastColumn="0"/>
              <w:rPr>
                <w:ins w:id="1619" w:author="Minsu Jeon" w:date="2022-09-18T22:16:00Z"/>
                <w:rFonts w:cstheme="minorHAnsi"/>
                <w:snapToGrid w:val="0"/>
                <w:kern w:val="28"/>
                <w:szCs w:val="18"/>
                <w:lang w:eastAsia="de-DE"/>
                <w:rPrChange w:id="1620" w:author="Minsu Jeon" w:date="2022-09-18T22:20:00Z">
                  <w:rPr>
                    <w:ins w:id="1621" w:author="Minsu Jeon" w:date="2022-09-18T22:16:00Z"/>
                    <w:snapToGrid w:val="0"/>
                    <w:kern w:val="28"/>
                    <w:sz w:val="20"/>
                    <w:szCs w:val="20"/>
                  </w:rPr>
                </w:rPrChange>
              </w:rPr>
              <w:pPrChange w:id="1622"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23" w:author="Minsu Jeon" w:date="2022-09-18T22:16:00Z">
              <w:r w:rsidRPr="00D40719">
                <w:rPr>
                  <w:rFonts w:cstheme="minorHAnsi"/>
                  <w:snapToGrid w:val="0"/>
                  <w:kern w:val="28"/>
                  <w:szCs w:val="18"/>
                  <w:lang w:eastAsia="de-DE"/>
                  <w:rPrChange w:id="1624" w:author="Minsu Jeon" w:date="2022-09-18T22:20:00Z">
                    <w:rPr>
                      <w:snapToGrid w:val="0"/>
                      <w:kern w:val="28"/>
                      <w:sz w:val="20"/>
                      <w:szCs w:val="20"/>
                    </w:rPr>
                  </w:rPrChange>
                </w:rPr>
                <w:t xml:space="preserve">Determine options for guidance on the application of standard phraseology in VTS for all VTS Personnel.  </w:t>
              </w:r>
            </w:ins>
          </w:p>
          <w:p w14:paraId="60B14671" w14:textId="77777777" w:rsidR="000C3766" w:rsidRPr="00D40719" w:rsidRDefault="000C3766" w:rsidP="000C3766">
            <w:pPr>
              <w:cnfStyle w:val="000000000000" w:firstRow="0" w:lastRow="0" w:firstColumn="0" w:lastColumn="0" w:oddVBand="0" w:evenVBand="0" w:oddHBand="0" w:evenHBand="0" w:firstRowFirstColumn="0" w:firstRowLastColumn="0" w:lastRowFirstColumn="0" w:lastRowLastColumn="0"/>
              <w:rPr>
                <w:ins w:id="1625" w:author="Minsu Jeon" w:date="2022-09-18T22:16:00Z"/>
                <w:rFonts w:cstheme="minorHAnsi"/>
                <w:snapToGrid w:val="0"/>
                <w:kern w:val="28"/>
                <w:szCs w:val="18"/>
                <w:lang w:eastAsia="de-DE"/>
                <w:rPrChange w:id="1626" w:author="Minsu Jeon" w:date="2022-09-18T22:20:00Z">
                  <w:rPr>
                    <w:ins w:id="1627" w:author="Minsu Jeon" w:date="2022-09-18T22:16:00Z"/>
                    <w:snapToGrid w:val="0"/>
                    <w:kern w:val="28"/>
                    <w:sz w:val="20"/>
                    <w:szCs w:val="20"/>
                  </w:rPr>
                </w:rPrChange>
              </w:rPr>
              <w:pPrChange w:id="1628"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29" w:author="Minsu Jeon" w:date="2022-09-18T22:16:00Z">
              <w:r w:rsidRPr="00D40719">
                <w:rPr>
                  <w:rFonts w:cstheme="minorHAnsi"/>
                  <w:snapToGrid w:val="0"/>
                  <w:kern w:val="28"/>
                  <w:szCs w:val="18"/>
                  <w:lang w:eastAsia="de-DE"/>
                  <w:rPrChange w:id="1630" w:author="Minsu Jeon" w:date="2022-09-18T22:20:00Z">
                    <w:rPr>
                      <w:snapToGrid w:val="0"/>
                      <w:kern w:val="28"/>
                      <w:sz w:val="20"/>
                      <w:szCs w:val="20"/>
                    </w:rPr>
                  </w:rPrChange>
                </w:rPr>
                <w:t xml:space="preserve">Consider use of, or development of, VTS specific English competency assessments for all VTS Personnel. </w:t>
              </w:r>
            </w:ins>
          </w:p>
          <w:p w14:paraId="161FEEB8"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31" w:author="Minsu Jeon" w:date="2022-09-18T22:14:00Z"/>
                <w:rFonts w:cstheme="minorHAnsi"/>
                <w:szCs w:val="18"/>
                <w:lang w:eastAsia="en-GB"/>
              </w:rPr>
            </w:pPr>
          </w:p>
        </w:tc>
        <w:tc>
          <w:tcPr>
            <w:tcW w:w="1559" w:type="dxa"/>
            <w:tcPrChange w:id="1632" w:author="Minsu Jeon" w:date="2022-09-18T22:21:00Z">
              <w:tcPr>
                <w:tcW w:w="1632" w:type="dxa"/>
                <w:gridSpan w:val="2"/>
              </w:tcPr>
            </w:tcPrChange>
          </w:tcPr>
          <w:p w14:paraId="6215CB01" w14:textId="6DA76E08"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33" w:author="Minsu Jeon" w:date="2022-09-18T22:14:00Z"/>
                <w:rFonts w:cstheme="minorHAnsi"/>
                <w:szCs w:val="18"/>
                <w:rPrChange w:id="1634" w:author="Minsu Jeon" w:date="2022-09-18T22:20:00Z">
                  <w:rPr>
                    <w:ins w:id="1635" w:author="Minsu Jeon" w:date="2022-09-18T22:14:00Z"/>
                    <w:rFonts w:ascii="Calibri" w:hAnsi="Calibri" w:cs="Arial"/>
                    <w:szCs w:val="18"/>
                  </w:rPr>
                </w:rPrChange>
              </w:rPr>
            </w:pPr>
            <w:ins w:id="1636" w:author="Minsu Jeon" w:date="2022-09-18T22:17:00Z">
              <w:r w:rsidRPr="00D40719">
                <w:rPr>
                  <w:rFonts w:cstheme="minorHAnsi"/>
                  <w:szCs w:val="18"/>
                  <w:rPrChange w:id="1637" w:author="Minsu Jeon" w:date="2022-09-18T22:20:00Z">
                    <w:rPr>
                      <w:rFonts w:ascii="Calibri" w:hAnsi="Calibri" w:cs="Arial"/>
                      <w:szCs w:val="18"/>
                    </w:rPr>
                  </w:rPrChange>
                </w:rPr>
                <w:t>Guideline</w:t>
              </w:r>
            </w:ins>
          </w:p>
        </w:tc>
        <w:tc>
          <w:tcPr>
            <w:tcW w:w="1276" w:type="dxa"/>
            <w:tcPrChange w:id="1638" w:author="Minsu Jeon" w:date="2022-09-18T22:21:00Z">
              <w:tcPr>
                <w:tcW w:w="1334" w:type="dxa"/>
                <w:gridSpan w:val="2"/>
              </w:tcPr>
            </w:tcPrChange>
          </w:tcPr>
          <w:p w14:paraId="7919CE1C" w14:textId="73A507E5"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39" w:author="Minsu Jeon" w:date="2022-09-18T22:14:00Z"/>
                <w:rFonts w:cstheme="minorHAnsi"/>
                <w:szCs w:val="18"/>
                <w:lang w:eastAsia="en-GB"/>
              </w:rPr>
            </w:pPr>
            <w:ins w:id="1640" w:author="Minsu Jeon" w:date="2022-09-18T22:17:00Z">
              <w:r w:rsidRPr="00D40719">
                <w:rPr>
                  <w:rFonts w:cstheme="minorHAnsi"/>
                  <w:szCs w:val="18"/>
                  <w:lang w:eastAsia="en-GB"/>
                </w:rPr>
                <w:t>VTS</w:t>
              </w:r>
            </w:ins>
          </w:p>
        </w:tc>
        <w:tc>
          <w:tcPr>
            <w:tcW w:w="1418" w:type="dxa"/>
            <w:tcPrChange w:id="1641" w:author="Minsu Jeon" w:date="2022-09-18T22:21:00Z">
              <w:tcPr>
                <w:tcW w:w="1324" w:type="dxa"/>
                <w:gridSpan w:val="2"/>
              </w:tcPr>
            </w:tcPrChange>
          </w:tcPr>
          <w:p w14:paraId="6E0505D3" w14:textId="387FCAE2"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42" w:author="Minsu Jeon" w:date="2022-09-18T22:14:00Z"/>
                <w:rFonts w:cstheme="minorHAnsi"/>
                <w:szCs w:val="18"/>
                <w:lang w:eastAsia="en-GB"/>
              </w:rPr>
            </w:pPr>
            <w:ins w:id="1643" w:author="Minsu Jeon" w:date="2022-09-18T22:17:00Z">
              <w:r w:rsidRPr="00D40719">
                <w:rPr>
                  <w:rFonts w:cstheme="minorHAnsi"/>
                  <w:szCs w:val="18"/>
                  <w:lang w:eastAsia="en-GB"/>
                </w:rPr>
                <w:t>VTS 3.8.6</w:t>
              </w:r>
            </w:ins>
          </w:p>
        </w:tc>
        <w:tc>
          <w:tcPr>
            <w:tcW w:w="1098" w:type="dxa"/>
            <w:tcPrChange w:id="1644" w:author="Minsu Jeon" w:date="2022-09-18T22:21:00Z">
              <w:tcPr>
                <w:tcW w:w="1486" w:type="dxa"/>
                <w:gridSpan w:val="2"/>
              </w:tcPr>
            </w:tcPrChange>
          </w:tcPr>
          <w:p w14:paraId="51BD6105"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45" w:author="Minsu Jeon" w:date="2022-09-18T22:14:00Z"/>
                <w:rFonts w:cstheme="minorHAnsi"/>
                <w:szCs w:val="18"/>
                <w:lang w:eastAsia="en-GB"/>
              </w:rPr>
            </w:pPr>
          </w:p>
        </w:tc>
      </w:tr>
      <w:tr w:rsidR="00A70ED8" w:rsidRPr="00D40719" w14:paraId="3F4CF5A3" w14:textId="77777777" w:rsidTr="00A70ED8">
        <w:trPr>
          <w:cnfStyle w:val="000000100000" w:firstRow="0" w:lastRow="0" w:firstColumn="0" w:lastColumn="0" w:oddVBand="0" w:evenVBand="0" w:oddHBand="1" w:evenHBand="0" w:firstRowFirstColumn="0" w:firstRowLastColumn="0" w:lastRowFirstColumn="0" w:lastRowLastColumn="0"/>
          <w:ins w:id="1646" w:author="Minsu Jeon" w:date="2022-09-18T22:14:00Z"/>
        </w:trPr>
        <w:tc>
          <w:tcPr>
            <w:cnfStyle w:val="001000000000" w:firstRow="0" w:lastRow="0" w:firstColumn="1" w:lastColumn="0" w:oddVBand="0" w:evenVBand="0" w:oddHBand="0" w:evenHBand="0" w:firstRowFirstColumn="0" w:firstRowLastColumn="0" w:lastRowFirstColumn="0" w:lastRowLastColumn="0"/>
            <w:tcW w:w="1097" w:type="dxa"/>
            <w:tcPrChange w:id="1647" w:author="Minsu Jeon" w:date="2022-09-18T22:21:00Z">
              <w:tcPr>
                <w:tcW w:w="1097" w:type="dxa"/>
              </w:tcPr>
            </w:tcPrChange>
          </w:tcPr>
          <w:p w14:paraId="109975DE" w14:textId="77777777" w:rsidR="00F93850" w:rsidRPr="00D40719" w:rsidRDefault="00F93850" w:rsidP="007B27AE">
            <w:pPr>
              <w:cnfStyle w:val="001000100000" w:firstRow="0" w:lastRow="0" w:firstColumn="1" w:lastColumn="0" w:oddVBand="0" w:evenVBand="0" w:oddHBand="1" w:evenHBand="0" w:firstRowFirstColumn="0" w:firstRowLastColumn="0" w:lastRowFirstColumn="0" w:lastRowLastColumn="0"/>
              <w:rPr>
                <w:ins w:id="1648" w:author="Minsu Jeon" w:date="2022-09-18T22:14:00Z"/>
                <w:rFonts w:cstheme="minorHAnsi"/>
                <w:szCs w:val="18"/>
                <w:lang w:eastAsia="en-GB"/>
              </w:rPr>
            </w:pPr>
          </w:p>
        </w:tc>
        <w:tc>
          <w:tcPr>
            <w:tcW w:w="1450" w:type="dxa"/>
            <w:tcPrChange w:id="1649" w:author="Minsu Jeon" w:date="2022-09-18T22:21:00Z">
              <w:tcPr>
                <w:tcW w:w="1450" w:type="dxa"/>
              </w:tcPr>
            </w:tcPrChange>
          </w:tcPr>
          <w:p w14:paraId="6A4B858F"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0" w:author="Minsu Jeon" w:date="2022-09-18T22:14:00Z"/>
                <w:rFonts w:cstheme="minorHAnsi"/>
                <w:szCs w:val="18"/>
                <w:lang w:eastAsia="en-GB"/>
              </w:rPr>
            </w:pPr>
          </w:p>
        </w:tc>
        <w:tc>
          <w:tcPr>
            <w:tcW w:w="2977" w:type="dxa"/>
            <w:tcPrChange w:id="1651" w:author="Minsu Jeon" w:date="2022-09-18T22:21:00Z">
              <w:tcPr>
                <w:tcW w:w="2977" w:type="dxa"/>
                <w:gridSpan w:val="2"/>
              </w:tcPr>
            </w:tcPrChange>
          </w:tcPr>
          <w:p w14:paraId="6E4FBCD4"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2" w:author="Minsu Jeon" w:date="2022-09-18T22:14:00Z"/>
                <w:rFonts w:cstheme="minorHAnsi"/>
                <w:szCs w:val="18"/>
                <w:lang w:eastAsia="en-GB"/>
              </w:rPr>
            </w:pPr>
          </w:p>
        </w:tc>
        <w:tc>
          <w:tcPr>
            <w:tcW w:w="3685" w:type="dxa"/>
            <w:tcPrChange w:id="1653" w:author="Minsu Jeon" w:date="2022-09-18T22:21:00Z">
              <w:tcPr>
                <w:tcW w:w="3260" w:type="dxa"/>
                <w:gridSpan w:val="2"/>
              </w:tcPr>
            </w:tcPrChange>
          </w:tcPr>
          <w:p w14:paraId="040BF0DA"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4" w:author="Minsu Jeon" w:date="2022-09-18T22:14:00Z"/>
                <w:rFonts w:cstheme="minorHAnsi"/>
                <w:szCs w:val="18"/>
                <w:lang w:eastAsia="en-GB"/>
              </w:rPr>
            </w:pPr>
          </w:p>
        </w:tc>
        <w:tc>
          <w:tcPr>
            <w:tcW w:w="1559" w:type="dxa"/>
            <w:tcPrChange w:id="1655" w:author="Minsu Jeon" w:date="2022-09-18T22:21:00Z">
              <w:tcPr>
                <w:tcW w:w="1632" w:type="dxa"/>
                <w:gridSpan w:val="2"/>
              </w:tcPr>
            </w:tcPrChange>
          </w:tcPr>
          <w:p w14:paraId="59239AF5"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6" w:author="Minsu Jeon" w:date="2022-09-18T22:14:00Z"/>
                <w:rFonts w:cstheme="minorHAnsi"/>
                <w:szCs w:val="18"/>
                <w:rPrChange w:id="1657" w:author="Minsu Jeon" w:date="2022-09-18T22:20:00Z">
                  <w:rPr>
                    <w:ins w:id="1658" w:author="Minsu Jeon" w:date="2022-09-18T22:14:00Z"/>
                    <w:rFonts w:ascii="Calibri" w:hAnsi="Calibri" w:cs="Arial"/>
                    <w:szCs w:val="18"/>
                  </w:rPr>
                </w:rPrChange>
              </w:rPr>
            </w:pPr>
          </w:p>
        </w:tc>
        <w:tc>
          <w:tcPr>
            <w:tcW w:w="1276" w:type="dxa"/>
            <w:tcPrChange w:id="1659" w:author="Minsu Jeon" w:date="2022-09-18T22:21:00Z">
              <w:tcPr>
                <w:tcW w:w="1334" w:type="dxa"/>
                <w:gridSpan w:val="2"/>
              </w:tcPr>
            </w:tcPrChange>
          </w:tcPr>
          <w:p w14:paraId="45FC98F2"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0" w:author="Minsu Jeon" w:date="2022-09-18T22:14:00Z"/>
                <w:rFonts w:cstheme="minorHAnsi"/>
                <w:szCs w:val="18"/>
                <w:lang w:eastAsia="en-GB"/>
              </w:rPr>
            </w:pPr>
          </w:p>
        </w:tc>
        <w:tc>
          <w:tcPr>
            <w:tcW w:w="1418" w:type="dxa"/>
            <w:tcPrChange w:id="1661" w:author="Minsu Jeon" w:date="2022-09-18T22:21:00Z">
              <w:tcPr>
                <w:tcW w:w="1324" w:type="dxa"/>
                <w:gridSpan w:val="2"/>
              </w:tcPr>
            </w:tcPrChange>
          </w:tcPr>
          <w:p w14:paraId="068463FE"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2" w:author="Minsu Jeon" w:date="2022-09-18T22:14:00Z"/>
                <w:rFonts w:cstheme="minorHAnsi"/>
                <w:szCs w:val="18"/>
                <w:lang w:eastAsia="en-GB"/>
              </w:rPr>
            </w:pPr>
          </w:p>
        </w:tc>
        <w:tc>
          <w:tcPr>
            <w:tcW w:w="1098" w:type="dxa"/>
            <w:tcPrChange w:id="1663" w:author="Minsu Jeon" w:date="2022-09-18T22:21:00Z">
              <w:tcPr>
                <w:tcW w:w="1486" w:type="dxa"/>
                <w:gridSpan w:val="2"/>
              </w:tcPr>
            </w:tcPrChange>
          </w:tcPr>
          <w:p w14:paraId="1FFCC637"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4" w:author="Minsu Jeon" w:date="2022-09-18T22:14:00Z"/>
                <w:rFonts w:cstheme="minorHAnsi"/>
                <w:szCs w:val="18"/>
                <w:lang w:eastAsia="en-GB"/>
              </w:rPr>
            </w:pPr>
          </w:p>
        </w:tc>
      </w:tr>
      <w:tr w:rsidR="00A70ED8" w:rsidRPr="00D40719" w14:paraId="4CD213E6" w14:textId="77777777" w:rsidTr="00A70ED8">
        <w:trPr>
          <w:ins w:id="1665" w:author="Minsu Jeon" w:date="2022-09-18T22:15:00Z"/>
        </w:trPr>
        <w:tc>
          <w:tcPr>
            <w:cnfStyle w:val="001000000000" w:firstRow="0" w:lastRow="0" w:firstColumn="1" w:lastColumn="0" w:oddVBand="0" w:evenVBand="0" w:oddHBand="0" w:evenHBand="0" w:firstRowFirstColumn="0" w:firstRowLastColumn="0" w:lastRowFirstColumn="0" w:lastRowLastColumn="0"/>
            <w:tcW w:w="1097" w:type="dxa"/>
            <w:tcPrChange w:id="1666" w:author="Minsu Jeon" w:date="2022-09-18T22:21:00Z">
              <w:tcPr>
                <w:tcW w:w="1097" w:type="dxa"/>
              </w:tcPr>
            </w:tcPrChange>
          </w:tcPr>
          <w:p w14:paraId="5BF60CA8" w14:textId="77777777" w:rsidR="00F93850" w:rsidRPr="00D40719" w:rsidRDefault="00F93850" w:rsidP="007B27AE">
            <w:pPr>
              <w:rPr>
                <w:ins w:id="1667" w:author="Minsu Jeon" w:date="2022-09-18T22:15:00Z"/>
                <w:rFonts w:cstheme="minorHAnsi"/>
                <w:szCs w:val="18"/>
                <w:lang w:eastAsia="en-GB"/>
              </w:rPr>
            </w:pPr>
          </w:p>
        </w:tc>
        <w:tc>
          <w:tcPr>
            <w:tcW w:w="1450" w:type="dxa"/>
            <w:tcPrChange w:id="1668" w:author="Minsu Jeon" w:date="2022-09-18T22:21:00Z">
              <w:tcPr>
                <w:tcW w:w="1450" w:type="dxa"/>
              </w:tcPr>
            </w:tcPrChange>
          </w:tcPr>
          <w:p w14:paraId="09506559"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69" w:author="Minsu Jeon" w:date="2022-09-18T22:15:00Z"/>
                <w:rFonts w:cstheme="minorHAnsi"/>
                <w:szCs w:val="18"/>
                <w:lang w:eastAsia="en-GB"/>
              </w:rPr>
            </w:pPr>
          </w:p>
        </w:tc>
        <w:tc>
          <w:tcPr>
            <w:tcW w:w="2977" w:type="dxa"/>
            <w:tcPrChange w:id="1670" w:author="Minsu Jeon" w:date="2022-09-18T22:21:00Z">
              <w:tcPr>
                <w:tcW w:w="2977" w:type="dxa"/>
                <w:gridSpan w:val="2"/>
              </w:tcPr>
            </w:tcPrChange>
          </w:tcPr>
          <w:p w14:paraId="6C4CB26A"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1" w:author="Minsu Jeon" w:date="2022-09-18T22:15:00Z"/>
                <w:rFonts w:cstheme="minorHAnsi"/>
                <w:szCs w:val="18"/>
                <w:lang w:eastAsia="en-GB"/>
              </w:rPr>
            </w:pPr>
          </w:p>
        </w:tc>
        <w:tc>
          <w:tcPr>
            <w:tcW w:w="3685" w:type="dxa"/>
            <w:tcPrChange w:id="1672" w:author="Minsu Jeon" w:date="2022-09-18T22:21:00Z">
              <w:tcPr>
                <w:tcW w:w="3260" w:type="dxa"/>
                <w:gridSpan w:val="2"/>
              </w:tcPr>
            </w:tcPrChange>
          </w:tcPr>
          <w:p w14:paraId="5565775B"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3" w:author="Minsu Jeon" w:date="2022-09-18T22:15:00Z"/>
                <w:rFonts w:cstheme="minorHAnsi"/>
                <w:szCs w:val="18"/>
                <w:lang w:eastAsia="en-GB"/>
              </w:rPr>
            </w:pPr>
          </w:p>
        </w:tc>
        <w:tc>
          <w:tcPr>
            <w:tcW w:w="1559" w:type="dxa"/>
            <w:tcPrChange w:id="1674" w:author="Minsu Jeon" w:date="2022-09-18T22:21:00Z">
              <w:tcPr>
                <w:tcW w:w="1632" w:type="dxa"/>
                <w:gridSpan w:val="2"/>
              </w:tcPr>
            </w:tcPrChange>
          </w:tcPr>
          <w:p w14:paraId="30A0B8CC"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5" w:author="Minsu Jeon" w:date="2022-09-18T22:15:00Z"/>
                <w:rFonts w:cstheme="minorHAnsi"/>
                <w:szCs w:val="18"/>
                <w:rPrChange w:id="1676" w:author="Minsu Jeon" w:date="2022-09-18T22:20:00Z">
                  <w:rPr>
                    <w:ins w:id="1677" w:author="Minsu Jeon" w:date="2022-09-18T22:15:00Z"/>
                    <w:rFonts w:ascii="Calibri" w:hAnsi="Calibri" w:cs="Arial"/>
                    <w:szCs w:val="18"/>
                  </w:rPr>
                </w:rPrChange>
              </w:rPr>
            </w:pPr>
          </w:p>
        </w:tc>
        <w:tc>
          <w:tcPr>
            <w:tcW w:w="1276" w:type="dxa"/>
            <w:tcPrChange w:id="1678" w:author="Minsu Jeon" w:date="2022-09-18T22:21:00Z">
              <w:tcPr>
                <w:tcW w:w="1334" w:type="dxa"/>
                <w:gridSpan w:val="2"/>
              </w:tcPr>
            </w:tcPrChange>
          </w:tcPr>
          <w:p w14:paraId="20DE42AD"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9" w:author="Minsu Jeon" w:date="2022-09-18T22:15:00Z"/>
                <w:rFonts w:cstheme="minorHAnsi"/>
                <w:szCs w:val="18"/>
                <w:lang w:eastAsia="en-GB"/>
              </w:rPr>
            </w:pPr>
          </w:p>
        </w:tc>
        <w:tc>
          <w:tcPr>
            <w:tcW w:w="1418" w:type="dxa"/>
            <w:tcPrChange w:id="1680" w:author="Minsu Jeon" w:date="2022-09-18T22:21:00Z">
              <w:tcPr>
                <w:tcW w:w="1324" w:type="dxa"/>
                <w:gridSpan w:val="2"/>
              </w:tcPr>
            </w:tcPrChange>
          </w:tcPr>
          <w:p w14:paraId="09B0B527"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81" w:author="Minsu Jeon" w:date="2022-09-18T22:15:00Z"/>
                <w:rFonts w:cstheme="minorHAnsi"/>
                <w:szCs w:val="18"/>
                <w:lang w:eastAsia="en-GB"/>
              </w:rPr>
            </w:pPr>
          </w:p>
        </w:tc>
        <w:tc>
          <w:tcPr>
            <w:tcW w:w="1098" w:type="dxa"/>
            <w:tcPrChange w:id="1682" w:author="Minsu Jeon" w:date="2022-09-18T22:21:00Z">
              <w:tcPr>
                <w:tcW w:w="1486" w:type="dxa"/>
                <w:gridSpan w:val="2"/>
              </w:tcPr>
            </w:tcPrChange>
          </w:tcPr>
          <w:p w14:paraId="5B224586"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83" w:author="Minsu Jeon" w:date="2022-09-18T22:15:00Z"/>
                <w:rFonts w:cstheme="minorHAnsi"/>
                <w:szCs w:val="18"/>
                <w:lang w:eastAsia="en-GB"/>
              </w:rPr>
            </w:pPr>
          </w:p>
        </w:tc>
      </w:tr>
      <w:tr w:rsidR="00A70ED8" w:rsidRPr="00D40719" w14:paraId="10A424A3" w14:textId="77777777" w:rsidTr="00A70ED8">
        <w:trPr>
          <w:cnfStyle w:val="000000100000" w:firstRow="0" w:lastRow="0" w:firstColumn="0" w:lastColumn="0" w:oddVBand="0" w:evenVBand="0" w:oddHBand="1" w:evenHBand="0" w:firstRowFirstColumn="0" w:firstRowLastColumn="0" w:lastRowFirstColumn="0" w:lastRowLastColumn="0"/>
          <w:ins w:id="1684" w:author="Minsu Jeon" w:date="2022-09-18T22:15:00Z"/>
        </w:trPr>
        <w:tc>
          <w:tcPr>
            <w:cnfStyle w:val="001000000000" w:firstRow="0" w:lastRow="0" w:firstColumn="1" w:lastColumn="0" w:oddVBand="0" w:evenVBand="0" w:oddHBand="0" w:evenHBand="0" w:firstRowFirstColumn="0" w:firstRowLastColumn="0" w:lastRowFirstColumn="0" w:lastRowLastColumn="0"/>
            <w:tcW w:w="1097" w:type="dxa"/>
            <w:tcPrChange w:id="1685" w:author="Minsu Jeon" w:date="2022-09-18T22:21:00Z">
              <w:tcPr>
                <w:tcW w:w="1097" w:type="dxa"/>
              </w:tcPr>
            </w:tcPrChange>
          </w:tcPr>
          <w:p w14:paraId="5FCC7A68" w14:textId="77777777" w:rsidR="00F93850" w:rsidRPr="00D40719" w:rsidRDefault="00F93850" w:rsidP="007B27AE">
            <w:pPr>
              <w:cnfStyle w:val="001000100000" w:firstRow="0" w:lastRow="0" w:firstColumn="1" w:lastColumn="0" w:oddVBand="0" w:evenVBand="0" w:oddHBand="1" w:evenHBand="0" w:firstRowFirstColumn="0" w:firstRowLastColumn="0" w:lastRowFirstColumn="0" w:lastRowLastColumn="0"/>
              <w:rPr>
                <w:ins w:id="1686" w:author="Minsu Jeon" w:date="2022-09-18T22:15:00Z"/>
                <w:rFonts w:cstheme="minorHAnsi"/>
                <w:szCs w:val="18"/>
                <w:lang w:eastAsia="en-GB"/>
              </w:rPr>
            </w:pPr>
          </w:p>
        </w:tc>
        <w:tc>
          <w:tcPr>
            <w:tcW w:w="1450" w:type="dxa"/>
            <w:tcPrChange w:id="1687" w:author="Minsu Jeon" w:date="2022-09-18T22:21:00Z">
              <w:tcPr>
                <w:tcW w:w="1450" w:type="dxa"/>
              </w:tcPr>
            </w:tcPrChange>
          </w:tcPr>
          <w:p w14:paraId="4280D3D4"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88" w:author="Minsu Jeon" w:date="2022-09-18T22:15:00Z"/>
                <w:rFonts w:cstheme="minorHAnsi"/>
                <w:szCs w:val="18"/>
                <w:lang w:eastAsia="en-GB"/>
              </w:rPr>
            </w:pPr>
          </w:p>
        </w:tc>
        <w:tc>
          <w:tcPr>
            <w:tcW w:w="2977" w:type="dxa"/>
            <w:tcPrChange w:id="1689" w:author="Minsu Jeon" w:date="2022-09-18T22:21:00Z">
              <w:tcPr>
                <w:tcW w:w="2977" w:type="dxa"/>
                <w:gridSpan w:val="2"/>
              </w:tcPr>
            </w:tcPrChange>
          </w:tcPr>
          <w:p w14:paraId="634B4301"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0" w:author="Minsu Jeon" w:date="2022-09-18T22:15:00Z"/>
                <w:rFonts w:cstheme="minorHAnsi"/>
                <w:szCs w:val="18"/>
                <w:lang w:eastAsia="en-GB"/>
              </w:rPr>
            </w:pPr>
          </w:p>
        </w:tc>
        <w:tc>
          <w:tcPr>
            <w:tcW w:w="3685" w:type="dxa"/>
            <w:tcPrChange w:id="1691" w:author="Minsu Jeon" w:date="2022-09-18T22:21:00Z">
              <w:tcPr>
                <w:tcW w:w="3260" w:type="dxa"/>
                <w:gridSpan w:val="2"/>
              </w:tcPr>
            </w:tcPrChange>
          </w:tcPr>
          <w:p w14:paraId="59567925"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2" w:author="Minsu Jeon" w:date="2022-09-18T22:15:00Z"/>
                <w:rFonts w:cstheme="minorHAnsi"/>
                <w:szCs w:val="18"/>
                <w:lang w:eastAsia="en-GB"/>
              </w:rPr>
            </w:pPr>
          </w:p>
        </w:tc>
        <w:tc>
          <w:tcPr>
            <w:tcW w:w="1559" w:type="dxa"/>
            <w:tcPrChange w:id="1693" w:author="Minsu Jeon" w:date="2022-09-18T22:21:00Z">
              <w:tcPr>
                <w:tcW w:w="1632" w:type="dxa"/>
                <w:gridSpan w:val="2"/>
              </w:tcPr>
            </w:tcPrChange>
          </w:tcPr>
          <w:p w14:paraId="65725CFA"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4" w:author="Minsu Jeon" w:date="2022-09-18T22:15:00Z"/>
                <w:rFonts w:cstheme="minorHAnsi"/>
                <w:szCs w:val="18"/>
                <w:rPrChange w:id="1695" w:author="Minsu Jeon" w:date="2022-09-18T22:20:00Z">
                  <w:rPr>
                    <w:ins w:id="1696" w:author="Minsu Jeon" w:date="2022-09-18T22:15:00Z"/>
                    <w:rFonts w:ascii="Calibri" w:hAnsi="Calibri" w:cs="Arial"/>
                    <w:szCs w:val="18"/>
                  </w:rPr>
                </w:rPrChange>
              </w:rPr>
            </w:pPr>
          </w:p>
        </w:tc>
        <w:tc>
          <w:tcPr>
            <w:tcW w:w="1276" w:type="dxa"/>
            <w:tcPrChange w:id="1697" w:author="Minsu Jeon" w:date="2022-09-18T22:21:00Z">
              <w:tcPr>
                <w:tcW w:w="1334" w:type="dxa"/>
                <w:gridSpan w:val="2"/>
              </w:tcPr>
            </w:tcPrChange>
          </w:tcPr>
          <w:p w14:paraId="6F65C92B"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8" w:author="Minsu Jeon" w:date="2022-09-18T22:15:00Z"/>
                <w:rFonts w:cstheme="minorHAnsi"/>
                <w:szCs w:val="18"/>
                <w:lang w:eastAsia="en-GB"/>
              </w:rPr>
            </w:pPr>
          </w:p>
        </w:tc>
        <w:tc>
          <w:tcPr>
            <w:tcW w:w="1418" w:type="dxa"/>
            <w:tcPrChange w:id="1699" w:author="Minsu Jeon" w:date="2022-09-18T22:21:00Z">
              <w:tcPr>
                <w:tcW w:w="1324" w:type="dxa"/>
                <w:gridSpan w:val="2"/>
              </w:tcPr>
            </w:tcPrChange>
          </w:tcPr>
          <w:p w14:paraId="2EE37B78"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700" w:author="Minsu Jeon" w:date="2022-09-18T22:15:00Z"/>
                <w:rFonts w:cstheme="minorHAnsi"/>
                <w:szCs w:val="18"/>
                <w:lang w:eastAsia="en-GB"/>
              </w:rPr>
            </w:pPr>
          </w:p>
        </w:tc>
        <w:tc>
          <w:tcPr>
            <w:tcW w:w="1098" w:type="dxa"/>
            <w:tcPrChange w:id="1701" w:author="Minsu Jeon" w:date="2022-09-18T22:21:00Z">
              <w:tcPr>
                <w:tcW w:w="1486" w:type="dxa"/>
                <w:gridSpan w:val="2"/>
              </w:tcPr>
            </w:tcPrChange>
          </w:tcPr>
          <w:p w14:paraId="68048661"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702" w:author="Minsu Jeon" w:date="2022-09-18T22:15:00Z"/>
                <w:rFonts w:cstheme="minorHAnsi"/>
                <w:szCs w:val="18"/>
                <w:lang w:eastAsia="en-GB"/>
              </w:rPr>
            </w:pPr>
          </w:p>
        </w:tc>
      </w:tr>
      <w:tr w:rsidR="00A70ED8" w:rsidRPr="00D40719" w14:paraId="54F59D2D"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20008A6" w14:textId="4BDE5296" w:rsidR="007B27AE" w:rsidRPr="00D40719" w:rsidRDefault="007B27AE" w:rsidP="007B27AE">
            <w:pPr>
              <w:rPr>
                <w:rFonts w:cstheme="minorHAnsi"/>
                <w:szCs w:val="18"/>
                <w:lang w:eastAsia="en-GB"/>
              </w:rPr>
            </w:pPr>
            <w:r w:rsidRPr="00D40719">
              <w:rPr>
                <w:rFonts w:cstheme="minorHAnsi"/>
                <w:szCs w:val="18"/>
                <w:lang w:eastAsia="en-GB"/>
              </w:rPr>
              <w:t>S1060</w:t>
            </w:r>
          </w:p>
        </w:tc>
        <w:tc>
          <w:tcPr>
            <w:tcW w:w="1450" w:type="dxa"/>
          </w:tcPr>
          <w:p w14:paraId="76588332" w14:textId="44D550D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6.3 Harmonised maritime connectivity</w:t>
            </w:r>
          </w:p>
        </w:tc>
        <w:tc>
          <w:tcPr>
            <w:tcW w:w="2977" w:type="dxa"/>
          </w:tcPr>
          <w:p w14:paraId="47028353" w14:textId="6D196A0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1703" w:author="Minsu Jeon" w:date="2022-09-18T22:20:00Z">
                  <w:rPr>
                    <w:rFonts w:ascii="Calibri" w:hAnsi="Calibri" w:cs="Arial"/>
                    <w:szCs w:val="18"/>
                  </w:rPr>
                </w:rPrChange>
              </w:rPr>
              <w:t>Update G1008 May 2009 Remote control and monitoring of AtoN 2.0 Objectives of remote control and monitoring, and technical aspects such as communication links, display, maintenance and integration with other systems.</w:t>
            </w:r>
          </w:p>
        </w:tc>
        <w:tc>
          <w:tcPr>
            <w:tcW w:w="3685" w:type="dxa"/>
          </w:tcPr>
          <w:p w14:paraId="3CAE0C86" w14:textId="5A854DB2"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
          <w:p w14:paraId="6A7BB758" w14:textId="64D4311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rPrChange w:id="1704" w:author="Minsu Jeon" w:date="2022-09-18T22:20:00Z">
                  <w:rPr>
                    <w:rFonts w:ascii="Calibri" w:hAnsi="Calibri" w:cs="Arial"/>
                    <w:szCs w:val="18"/>
                  </w:rPr>
                </w:rPrChange>
              </w:rPr>
            </w:pPr>
            <w:r w:rsidRPr="00D40719">
              <w:rPr>
                <w:rFonts w:cstheme="minorHAnsi"/>
                <w:szCs w:val="18"/>
                <w:rPrChange w:id="1705" w:author="Minsu Jeon" w:date="2022-09-18T22:20:00Z">
                  <w:rPr>
                    <w:rFonts w:ascii="Calibri" w:hAnsi="Calibri" w:cs="Arial"/>
                    <w:szCs w:val="18"/>
                  </w:rPr>
                </w:rPrChange>
              </w:rPr>
              <w:t>Revised Guideline</w:t>
            </w:r>
          </w:p>
        </w:tc>
        <w:tc>
          <w:tcPr>
            <w:tcW w:w="1276" w:type="dxa"/>
          </w:tcPr>
          <w:p w14:paraId="7C235827" w14:textId="57C90F7C"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
          <w:p w14:paraId="72F9CA73" w14:textId="3FD4A641"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
          <w:p w14:paraId="73D88866"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738D38C"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706" w:author="Minsu Jeon" w:date="2022-09-18T22:21:00Z">
              <w:tcPr>
                <w:tcW w:w="1097" w:type="dxa"/>
              </w:tcPr>
            </w:tcPrChange>
          </w:tcPr>
          <w:p w14:paraId="31B5A2E3" w14:textId="5A8C4B55"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S1070</w:t>
            </w:r>
          </w:p>
        </w:tc>
        <w:tc>
          <w:tcPr>
            <w:tcW w:w="1450" w:type="dxa"/>
            <w:tcPrChange w:id="1707" w:author="Minsu Jeon" w:date="2022-09-18T22:21:00Z">
              <w:tcPr>
                <w:tcW w:w="1450" w:type="dxa"/>
              </w:tcPr>
            </w:tcPrChange>
          </w:tcPr>
          <w:p w14:paraId="2036A187" w14:textId="52389988"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7.1 Data modes and data encoding</w:t>
            </w:r>
          </w:p>
        </w:tc>
        <w:tc>
          <w:tcPr>
            <w:tcW w:w="2977" w:type="dxa"/>
            <w:tcPrChange w:id="1708" w:author="Minsu Jeon" w:date="2022-09-18T22:21:00Z">
              <w:tcPr>
                <w:tcW w:w="2977" w:type="dxa"/>
                <w:gridSpan w:val="2"/>
              </w:tcPr>
            </w:tcPrChange>
          </w:tcPr>
          <w:p w14:paraId="355635D6" w14:textId="4A439AA9"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rPr>
              <w:t>Develop a Marine AtoN Technical Service specification</w:t>
            </w:r>
          </w:p>
        </w:tc>
        <w:tc>
          <w:tcPr>
            <w:tcW w:w="3685" w:type="dxa"/>
            <w:tcPrChange w:id="1709" w:author="Minsu Jeon" w:date="2022-09-18T22:21:00Z">
              <w:tcPr>
                <w:tcW w:w="3260" w:type="dxa"/>
                <w:gridSpan w:val="2"/>
              </w:tcPr>
            </w:tcPrChange>
          </w:tcPr>
          <w:p w14:paraId="6ADF8152" w14:textId="785D7B75"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Development of a Technical Service Specification for the exchange of marine AtoN information. This includes the distribution from shore-to-ship (S-125) and shore-to-shore (S-201).</w:t>
            </w:r>
          </w:p>
        </w:tc>
        <w:tc>
          <w:tcPr>
            <w:tcW w:w="1559" w:type="dxa"/>
            <w:tcPrChange w:id="1710" w:author="Minsu Jeon" w:date="2022-09-18T22:21:00Z">
              <w:tcPr>
                <w:tcW w:w="1632" w:type="dxa"/>
                <w:gridSpan w:val="2"/>
              </w:tcPr>
            </w:tcPrChange>
          </w:tcPr>
          <w:p w14:paraId="590C79F8" w14:textId="5839EBF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rPrChange w:id="1711" w:author="Minsu Jeon" w:date="2022-09-18T22:20:00Z">
                  <w:rPr>
                    <w:rFonts w:ascii="Calibri" w:hAnsi="Calibri" w:cs="Arial"/>
                    <w:szCs w:val="18"/>
                  </w:rPr>
                </w:rPrChange>
              </w:rPr>
            </w:pPr>
            <w:r w:rsidRPr="00D40719">
              <w:rPr>
                <w:rFonts w:cstheme="minorHAnsi"/>
                <w:szCs w:val="18"/>
                <w:rPrChange w:id="1712" w:author="Minsu Jeon" w:date="2022-09-18T22:20:00Z">
                  <w:rPr>
                    <w:rFonts w:ascii="Calibri" w:hAnsi="Calibri" w:cs="Arial"/>
                    <w:szCs w:val="18"/>
                  </w:rPr>
                </w:rPrChange>
              </w:rPr>
              <w:t>Guideline</w:t>
            </w:r>
          </w:p>
        </w:tc>
        <w:tc>
          <w:tcPr>
            <w:tcW w:w="1276" w:type="dxa"/>
            <w:tcPrChange w:id="1713" w:author="Minsu Jeon" w:date="2022-09-18T22:21:00Z">
              <w:tcPr>
                <w:tcW w:w="1628" w:type="dxa"/>
                <w:gridSpan w:val="3"/>
              </w:tcPr>
            </w:tcPrChange>
          </w:tcPr>
          <w:p w14:paraId="1B71195B" w14:textId="5B07BEA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1714" w:author="Minsu Jeon" w:date="2022-09-18T22:21:00Z">
              <w:tcPr>
                <w:tcW w:w="1418" w:type="dxa"/>
                <w:gridSpan w:val="2"/>
              </w:tcPr>
            </w:tcPrChange>
          </w:tcPr>
          <w:p w14:paraId="5CE6878E" w14:textId="07B8C6E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w:t>
            </w:r>
          </w:p>
        </w:tc>
        <w:tc>
          <w:tcPr>
            <w:tcW w:w="1098" w:type="dxa"/>
            <w:tcPrChange w:id="1715" w:author="Minsu Jeon" w:date="2022-09-18T22:21:00Z">
              <w:tcPr>
                <w:tcW w:w="1098" w:type="dxa"/>
              </w:tcPr>
            </w:tcPrChange>
          </w:tcPr>
          <w:p w14:paraId="12EB4814" w14:textId="5A9BF559"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G1128</w:t>
            </w:r>
          </w:p>
        </w:tc>
      </w:tr>
      <w:tr w:rsidR="00A70ED8" w:rsidRPr="00D40719" w14:paraId="3ED43740"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68AEE27" w14:textId="77777777" w:rsidR="007B27AE" w:rsidRPr="00D40719" w:rsidRDefault="007B27AE" w:rsidP="007B27AE">
            <w:pPr>
              <w:rPr>
                <w:rFonts w:cstheme="minorHAnsi"/>
                <w:szCs w:val="18"/>
                <w:lang w:eastAsia="en-GB"/>
              </w:rPr>
            </w:pPr>
          </w:p>
        </w:tc>
        <w:tc>
          <w:tcPr>
            <w:tcW w:w="1450" w:type="dxa"/>
          </w:tcPr>
          <w:p w14:paraId="3ADF1547"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062534A7" w14:textId="5B00C3E4"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bCs/>
                <w:iCs/>
                <w:szCs w:val="18"/>
                <w:lang w:eastAsia="en-GB"/>
              </w:rPr>
              <w:t>Develop a Position Paper on the concept of Maritime Services as basic concept of eNAV (Quality of Services, Service Level Agreements)</w:t>
            </w:r>
          </w:p>
        </w:tc>
        <w:tc>
          <w:tcPr>
            <w:tcW w:w="3685" w:type="dxa"/>
          </w:tcPr>
          <w:p w14:paraId="1B4006BC" w14:textId="2CA9B8D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Development of a position paper of the concept of Maritime Services as a basic concept of e-Navigation.</w:t>
            </w:r>
          </w:p>
        </w:tc>
        <w:tc>
          <w:tcPr>
            <w:tcW w:w="1559" w:type="dxa"/>
          </w:tcPr>
          <w:p w14:paraId="1601ED78" w14:textId="614E2BE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rPrChange w:id="1716" w:author="Minsu Jeon" w:date="2022-09-18T22:20:00Z">
                  <w:rPr>
                    <w:rFonts w:ascii="Calibri" w:hAnsi="Calibri" w:cs="Arial"/>
                    <w:szCs w:val="18"/>
                  </w:rPr>
                </w:rPrChange>
              </w:rPr>
            </w:pPr>
            <w:r w:rsidRPr="00D40719">
              <w:rPr>
                <w:rFonts w:cstheme="minorHAnsi"/>
                <w:szCs w:val="18"/>
                <w:rPrChange w:id="1717" w:author="Minsu Jeon" w:date="2022-09-18T22:20:00Z">
                  <w:rPr>
                    <w:rFonts w:ascii="Calibri" w:hAnsi="Calibri" w:cs="Arial"/>
                    <w:szCs w:val="18"/>
                  </w:rPr>
                </w:rPrChange>
              </w:rPr>
              <w:t>Position paper</w:t>
            </w:r>
          </w:p>
        </w:tc>
        <w:tc>
          <w:tcPr>
            <w:tcW w:w="1276" w:type="dxa"/>
          </w:tcPr>
          <w:p w14:paraId="024F07C8" w14:textId="5A9FD70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
          <w:p w14:paraId="2CEA40F3" w14:textId="6750061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ENAV-2.2.4</w:t>
            </w:r>
          </w:p>
        </w:tc>
        <w:tc>
          <w:tcPr>
            <w:tcW w:w="1098" w:type="dxa"/>
          </w:tcPr>
          <w:p w14:paraId="31CA7416"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2D96AF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718" w:author="Minsu Jeon" w:date="2022-09-18T22:21:00Z">
              <w:tcPr>
                <w:tcW w:w="1097" w:type="dxa"/>
              </w:tcPr>
            </w:tcPrChange>
          </w:tcPr>
          <w:p w14:paraId="39C7517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719" w:author="Minsu Jeon" w:date="2022-09-18T22:21:00Z">
              <w:tcPr>
                <w:tcW w:w="1450" w:type="dxa"/>
              </w:tcPr>
            </w:tcPrChange>
          </w:tcPr>
          <w:p w14:paraId="2E8C6432"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720" w:author="Minsu Jeon" w:date="2022-09-18T22:21:00Z">
              <w:tcPr>
                <w:tcW w:w="2977" w:type="dxa"/>
                <w:gridSpan w:val="2"/>
              </w:tcPr>
            </w:tcPrChange>
          </w:tcPr>
          <w:p w14:paraId="363E6E28" w14:textId="77DF4678"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lang w:eastAsia="en-GB"/>
              </w:rPr>
              <w:t>Revise Guidance Documents on Maritime Services (MS) in the Context of e-Navigation</w:t>
            </w:r>
          </w:p>
        </w:tc>
        <w:tc>
          <w:tcPr>
            <w:tcW w:w="3685" w:type="dxa"/>
            <w:tcPrChange w:id="1721" w:author="Minsu Jeon" w:date="2022-09-18T22:21:00Z">
              <w:tcPr>
                <w:tcW w:w="3260" w:type="dxa"/>
                <w:gridSpan w:val="2"/>
              </w:tcPr>
            </w:tcPrChange>
          </w:tcPr>
          <w:p w14:paraId="5AECAD93" w14:textId="2E44D21B"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Revision of existing IALA Guidance documents in the area of M</w:t>
            </w:r>
            <w:ins w:id="1722" w:author="Minsu Jeon" w:date="2022-09-16T14:18:00Z">
              <w:r w:rsidRPr="00D40719">
                <w:rPr>
                  <w:rFonts w:cstheme="minorHAnsi"/>
                  <w:szCs w:val="18"/>
                  <w:lang w:eastAsia="en-GB"/>
                </w:rPr>
                <w:t xml:space="preserve">aritime services </w:t>
              </w:r>
            </w:ins>
            <w:ins w:id="1723" w:author="Minsu Jeon" w:date="2022-09-16T14:19:00Z">
              <w:r w:rsidRPr="00D40719">
                <w:rPr>
                  <w:rFonts w:cstheme="minorHAnsi"/>
                  <w:szCs w:val="18"/>
                  <w:lang w:eastAsia="en-GB"/>
                </w:rPr>
                <w:t>in the context of e-Navigation</w:t>
              </w:r>
            </w:ins>
            <w:del w:id="1724" w:author="Minsu Jeon" w:date="2022-09-16T14:19:00Z">
              <w:r w:rsidRPr="00D40719" w:rsidDel="00761B1F">
                <w:rPr>
                  <w:rFonts w:cstheme="minorHAnsi"/>
                  <w:szCs w:val="18"/>
                  <w:lang w:eastAsia="en-GB"/>
                </w:rPr>
                <w:delText>ARITIME SERVICES IN THE CONTEXT OF E-NAVIGATION</w:delText>
              </w:r>
            </w:del>
            <w:r w:rsidRPr="00D40719">
              <w:rPr>
                <w:rFonts w:cstheme="minorHAnsi"/>
                <w:szCs w:val="18"/>
                <w:lang w:eastAsia="en-GB"/>
              </w:rPr>
              <w:t>, if required.</w:t>
            </w:r>
          </w:p>
        </w:tc>
        <w:tc>
          <w:tcPr>
            <w:tcW w:w="1559" w:type="dxa"/>
            <w:tcPrChange w:id="1725" w:author="Minsu Jeon" w:date="2022-09-18T22:21:00Z">
              <w:tcPr>
                <w:tcW w:w="1632" w:type="dxa"/>
                <w:gridSpan w:val="2"/>
              </w:tcPr>
            </w:tcPrChange>
          </w:tcPr>
          <w:p w14:paraId="44CBD152" w14:textId="47D9684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1726" w:author="Minsu Jeon" w:date="2022-09-18T22:21:00Z">
              <w:tcPr>
                <w:tcW w:w="1628" w:type="dxa"/>
                <w:gridSpan w:val="3"/>
              </w:tcPr>
            </w:tcPrChange>
          </w:tcPr>
          <w:p w14:paraId="5A2A065D" w14:textId="3539926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1727" w:author="Minsu Jeon" w:date="2022-09-18T22:21:00Z">
              <w:tcPr>
                <w:tcW w:w="1418" w:type="dxa"/>
                <w:gridSpan w:val="2"/>
              </w:tcPr>
            </w:tcPrChange>
          </w:tcPr>
          <w:p w14:paraId="1942F3E1" w14:textId="28B38AF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ENAV-2.2.11</w:t>
            </w:r>
          </w:p>
        </w:tc>
        <w:tc>
          <w:tcPr>
            <w:tcW w:w="1098" w:type="dxa"/>
            <w:tcPrChange w:id="1728" w:author="Minsu Jeon" w:date="2022-09-18T22:21:00Z">
              <w:tcPr>
                <w:tcW w:w="1098" w:type="dxa"/>
              </w:tcPr>
            </w:tcPrChange>
          </w:tcPr>
          <w:p w14:paraId="3892CD44" w14:textId="47C92F0B"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G1128, G1157, G1155</w:t>
            </w:r>
          </w:p>
        </w:tc>
      </w:tr>
      <w:tr w:rsidR="00A70ED8" w:rsidRPr="00D40719" w14:paraId="2042E51F" w14:textId="77777777" w:rsidTr="00A70ED8">
        <w:trPr>
          <w:ins w:id="1729" w:author="Minsu Jeon" w:date="2022-09-14T11:10:00Z"/>
        </w:trPr>
        <w:tc>
          <w:tcPr>
            <w:cnfStyle w:val="001000000000" w:firstRow="0" w:lastRow="0" w:firstColumn="1" w:lastColumn="0" w:oddVBand="0" w:evenVBand="0" w:oddHBand="0" w:evenHBand="0" w:firstRowFirstColumn="0" w:firstRowLastColumn="0" w:lastRowFirstColumn="0" w:lastRowLastColumn="0"/>
            <w:tcW w:w="1097" w:type="dxa"/>
            <w:tcPrChange w:id="1730" w:author="Minsu Jeon" w:date="2022-09-18T22:21:00Z">
              <w:tcPr>
                <w:tcW w:w="1097" w:type="dxa"/>
              </w:tcPr>
            </w:tcPrChange>
          </w:tcPr>
          <w:p w14:paraId="7CA216E7" w14:textId="77777777" w:rsidR="007B27AE" w:rsidRPr="00D40719" w:rsidRDefault="007B27AE" w:rsidP="007B27AE">
            <w:pPr>
              <w:rPr>
                <w:ins w:id="1731" w:author="Minsu Jeon" w:date="2022-09-14T11:10:00Z"/>
                <w:rFonts w:cstheme="minorHAnsi"/>
                <w:szCs w:val="18"/>
                <w:lang w:eastAsia="en-GB"/>
              </w:rPr>
            </w:pPr>
          </w:p>
        </w:tc>
        <w:tc>
          <w:tcPr>
            <w:tcW w:w="1450" w:type="dxa"/>
            <w:tcPrChange w:id="1732" w:author="Minsu Jeon" w:date="2022-09-18T22:21:00Z">
              <w:tcPr>
                <w:tcW w:w="1450" w:type="dxa"/>
              </w:tcPr>
            </w:tcPrChange>
          </w:tcPr>
          <w:p w14:paraId="7155842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33" w:author="Minsu Jeon" w:date="2022-09-14T11:10:00Z"/>
                <w:rFonts w:cstheme="minorHAnsi"/>
                <w:szCs w:val="18"/>
                <w:lang w:eastAsia="en-GB"/>
              </w:rPr>
            </w:pPr>
          </w:p>
        </w:tc>
        <w:tc>
          <w:tcPr>
            <w:tcW w:w="2977" w:type="dxa"/>
            <w:tcPrChange w:id="1734" w:author="Minsu Jeon" w:date="2022-09-18T22:21:00Z">
              <w:tcPr>
                <w:tcW w:w="2977" w:type="dxa"/>
                <w:gridSpan w:val="2"/>
              </w:tcPr>
            </w:tcPrChange>
          </w:tcPr>
          <w:p w14:paraId="78BB4C64" w14:textId="59CF1FDE"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35" w:author="Minsu Jeon" w:date="2022-09-14T11:10:00Z"/>
                <w:rFonts w:cstheme="minorHAnsi"/>
                <w:bCs/>
                <w:iCs/>
                <w:szCs w:val="18"/>
                <w:lang w:eastAsia="en-GB"/>
              </w:rPr>
            </w:pPr>
            <w:ins w:id="1736" w:author="Minsu Jeon" w:date="2022-09-14T11:12:00Z">
              <w:r w:rsidRPr="00D40719">
                <w:rPr>
                  <w:rFonts w:cstheme="minorHAnsi"/>
                  <w:bCs/>
                  <w:iCs/>
                  <w:szCs w:val="18"/>
                  <w:lang w:eastAsia="en-GB"/>
                </w:rPr>
                <w:t xml:space="preserve">Develop a </w:t>
              </w:r>
            </w:ins>
            <w:ins w:id="1737" w:author="Minsu Jeon" w:date="2022-09-14T11:11:00Z">
              <w:r w:rsidRPr="00D40719">
                <w:rPr>
                  <w:rFonts w:cstheme="minorHAnsi"/>
                  <w:bCs/>
                  <w:iCs/>
                  <w:szCs w:val="18"/>
                  <w:lang w:eastAsia="en-GB"/>
                </w:rPr>
                <w:t>Maritime</w:t>
              </w:r>
            </w:ins>
            <w:ins w:id="1738" w:author="Minsu Jeon" w:date="2022-09-14T11:10:00Z">
              <w:r w:rsidRPr="00D40719">
                <w:rPr>
                  <w:rFonts w:cstheme="minorHAnsi"/>
                  <w:bCs/>
                  <w:iCs/>
                  <w:szCs w:val="18"/>
                  <w:lang w:eastAsia="en-GB"/>
                </w:rPr>
                <w:t xml:space="preserve"> service description for marine aids t</w:t>
              </w:r>
            </w:ins>
            <w:ins w:id="1739" w:author="Minsu Jeon" w:date="2022-09-14T11:11:00Z">
              <w:r w:rsidRPr="00D40719">
                <w:rPr>
                  <w:rFonts w:cstheme="minorHAnsi"/>
                  <w:bCs/>
                  <w:iCs/>
                  <w:szCs w:val="18"/>
                  <w:lang w:eastAsia="en-GB"/>
                </w:rPr>
                <w:t>o navigation</w:t>
              </w:r>
            </w:ins>
          </w:p>
        </w:tc>
        <w:tc>
          <w:tcPr>
            <w:tcW w:w="3685" w:type="dxa"/>
            <w:tcPrChange w:id="1740" w:author="Minsu Jeon" w:date="2022-09-18T22:21:00Z">
              <w:tcPr>
                <w:tcW w:w="3260" w:type="dxa"/>
                <w:gridSpan w:val="2"/>
              </w:tcPr>
            </w:tcPrChange>
          </w:tcPr>
          <w:p w14:paraId="446E8726" w14:textId="779E54F5"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41" w:author="Minsu Jeon" w:date="2022-09-14T11:10:00Z"/>
                <w:rFonts w:cstheme="minorHAnsi"/>
                <w:szCs w:val="18"/>
                <w:lang w:eastAsia="en-GB"/>
              </w:rPr>
            </w:pPr>
          </w:p>
        </w:tc>
        <w:tc>
          <w:tcPr>
            <w:tcW w:w="1559" w:type="dxa"/>
            <w:tcPrChange w:id="1742" w:author="Minsu Jeon" w:date="2022-09-18T22:21:00Z">
              <w:tcPr>
                <w:tcW w:w="1632" w:type="dxa"/>
                <w:gridSpan w:val="2"/>
              </w:tcPr>
            </w:tcPrChange>
          </w:tcPr>
          <w:p w14:paraId="5F438928" w14:textId="3719D440"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43" w:author="Minsu Jeon" w:date="2022-09-14T11:10:00Z"/>
                <w:rFonts w:cstheme="minorHAnsi"/>
                <w:szCs w:val="18"/>
                <w:lang w:eastAsia="en-GB"/>
              </w:rPr>
            </w:pPr>
            <w:ins w:id="1744" w:author="Minsu Jeon" w:date="2022-09-14T11:15:00Z">
              <w:r w:rsidRPr="00D40719">
                <w:rPr>
                  <w:rFonts w:cstheme="minorHAnsi"/>
                  <w:szCs w:val="18"/>
                  <w:lang w:eastAsia="en-GB"/>
                </w:rPr>
                <w:t>M</w:t>
              </w:r>
            </w:ins>
            <w:ins w:id="1745" w:author="Minsu Jeon" w:date="2022-09-14T11:14:00Z">
              <w:r w:rsidRPr="00D40719">
                <w:rPr>
                  <w:rFonts w:cstheme="minorHAnsi"/>
                  <w:szCs w:val="18"/>
                  <w:lang w:eastAsia="en-GB"/>
                </w:rPr>
                <w:t xml:space="preserve">aritime service </w:t>
              </w:r>
            </w:ins>
            <w:ins w:id="1746" w:author="Minsu Jeon" w:date="2022-09-14T11:15:00Z">
              <w:r w:rsidRPr="00D40719">
                <w:rPr>
                  <w:rFonts w:cstheme="minorHAnsi"/>
                  <w:szCs w:val="18"/>
                  <w:lang w:eastAsia="en-GB"/>
                </w:rPr>
                <w:t xml:space="preserve">description </w:t>
              </w:r>
            </w:ins>
            <w:ins w:id="1747" w:author="Minsu Jeon" w:date="2022-09-14T11:14:00Z">
              <w:r w:rsidRPr="00D40719">
                <w:rPr>
                  <w:rFonts w:cstheme="minorHAnsi"/>
                  <w:szCs w:val="18"/>
                  <w:lang w:eastAsia="en-GB"/>
                </w:rPr>
                <w:t xml:space="preserve">for </w:t>
              </w:r>
            </w:ins>
            <w:ins w:id="1748" w:author="Minsu Jeon" w:date="2022-09-14T11:15:00Z">
              <w:r w:rsidRPr="00D40719">
                <w:rPr>
                  <w:rFonts w:cstheme="minorHAnsi"/>
                  <w:szCs w:val="18"/>
                  <w:lang w:eastAsia="en-GB"/>
                </w:rPr>
                <w:t>maritime services</w:t>
              </w:r>
            </w:ins>
            <w:ins w:id="1749" w:author="Minsu Jeon" w:date="2022-09-14T11:14:00Z">
              <w:r w:rsidRPr="00D40719">
                <w:rPr>
                  <w:rFonts w:cstheme="minorHAnsi"/>
                  <w:szCs w:val="18"/>
                  <w:lang w:eastAsia="en-GB"/>
                </w:rPr>
                <w:t xml:space="preserve"> </w:t>
              </w:r>
            </w:ins>
            <w:ins w:id="1750" w:author="Minsu Jeon" w:date="2022-09-16T14:17:00Z">
              <w:r w:rsidRPr="00D40719">
                <w:rPr>
                  <w:rFonts w:cstheme="minorHAnsi"/>
                  <w:szCs w:val="18"/>
                  <w:highlight w:val="yellow"/>
                  <w:lang w:eastAsia="en-GB"/>
                  <w:rPrChange w:id="1751" w:author="Minsu Jeon" w:date="2022-09-18T22:20:00Z">
                    <w:rPr>
                      <w:lang w:eastAsia="en-GB"/>
                    </w:rPr>
                  </w:rPrChange>
                </w:rPr>
                <w:t>in what form of document?</w:t>
              </w:r>
            </w:ins>
          </w:p>
        </w:tc>
        <w:tc>
          <w:tcPr>
            <w:tcW w:w="1276" w:type="dxa"/>
            <w:tcPrChange w:id="1752" w:author="Minsu Jeon" w:date="2022-09-18T22:21:00Z">
              <w:tcPr>
                <w:tcW w:w="1628" w:type="dxa"/>
                <w:gridSpan w:val="3"/>
              </w:tcPr>
            </w:tcPrChange>
          </w:tcPr>
          <w:p w14:paraId="3CF1A0E4" w14:textId="2AC14DA3"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53" w:author="Minsu Jeon" w:date="2022-09-14T11:10:00Z"/>
                <w:rFonts w:cstheme="minorHAnsi"/>
                <w:szCs w:val="18"/>
                <w:lang w:eastAsia="en-GB"/>
              </w:rPr>
            </w:pPr>
            <w:ins w:id="1754" w:author="Minsu Jeon" w:date="2022-09-14T11:12:00Z">
              <w:r w:rsidRPr="00D40719">
                <w:rPr>
                  <w:rFonts w:cstheme="minorHAnsi"/>
                  <w:szCs w:val="18"/>
                  <w:lang w:eastAsia="en-GB"/>
                </w:rPr>
                <w:t>ARM</w:t>
              </w:r>
            </w:ins>
            <w:ins w:id="1755" w:author="Minsu Jeon" w:date="2022-09-16T14:18:00Z">
              <w:r w:rsidRPr="00D40719">
                <w:rPr>
                  <w:rFonts w:cstheme="minorHAnsi"/>
                  <w:szCs w:val="18"/>
                  <w:lang w:eastAsia="en-GB"/>
                </w:rPr>
                <w:t>(</w:t>
              </w:r>
            </w:ins>
            <w:ins w:id="1756" w:author="Minsu Jeon" w:date="2022-09-14T11:12:00Z">
              <w:r w:rsidRPr="00D40719">
                <w:rPr>
                  <w:rFonts w:cstheme="minorHAnsi"/>
                  <w:szCs w:val="18"/>
                  <w:lang w:eastAsia="en-GB"/>
                </w:rPr>
                <w:t>ENG</w:t>
              </w:r>
            </w:ins>
            <w:ins w:id="1757" w:author="Minsu Jeon" w:date="2022-09-16T14:18:00Z">
              <w:r w:rsidRPr="00D40719">
                <w:rPr>
                  <w:rFonts w:cstheme="minorHAnsi"/>
                  <w:szCs w:val="18"/>
                  <w:lang w:eastAsia="en-GB"/>
                </w:rPr>
                <w:t>)</w:t>
              </w:r>
            </w:ins>
          </w:p>
        </w:tc>
        <w:tc>
          <w:tcPr>
            <w:tcW w:w="1418" w:type="dxa"/>
            <w:tcPrChange w:id="1758" w:author="Minsu Jeon" w:date="2022-09-18T22:21:00Z">
              <w:tcPr>
                <w:tcW w:w="1418" w:type="dxa"/>
                <w:gridSpan w:val="2"/>
              </w:tcPr>
            </w:tcPrChange>
          </w:tcPr>
          <w:p w14:paraId="1CB6311C" w14:textId="6E5E9504"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59" w:author="Minsu Jeon" w:date="2022-09-14T11:10:00Z"/>
                <w:rFonts w:cstheme="minorHAnsi"/>
                <w:szCs w:val="18"/>
                <w:lang w:eastAsia="en-GB"/>
              </w:rPr>
            </w:pPr>
            <w:ins w:id="1760" w:author="Minsu Jeon" w:date="2022-09-16T14:17:00Z">
              <w:r w:rsidRPr="00D40719">
                <w:rPr>
                  <w:rFonts w:cstheme="minorHAnsi"/>
                  <w:szCs w:val="18"/>
                  <w:highlight w:val="yellow"/>
                  <w:lang w:eastAsia="en-GB"/>
                  <w:rPrChange w:id="1761" w:author="Minsu Jeon" w:date="2022-09-18T22:20:00Z">
                    <w:rPr>
                      <w:lang w:eastAsia="en-GB"/>
                    </w:rPr>
                  </w:rPrChange>
                </w:rPr>
                <w:t>ARM</w:t>
              </w:r>
            </w:ins>
            <w:ins w:id="1762" w:author="Minsu Jeon" w:date="2022-09-16T14:18:00Z">
              <w:r w:rsidRPr="00D40719">
                <w:rPr>
                  <w:rFonts w:cstheme="minorHAnsi"/>
                  <w:szCs w:val="18"/>
                  <w:highlight w:val="yellow"/>
                  <w:lang w:eastAsia="en-GB"/>
                  <w:rPrChange w:id="1763" w:author="Minsu Jeon" w:date="2022-09-18T22:20:00Z">
                    <w:rPr>
                      <w:lang w:eastAsia="en-GB"/>
                    </w:rPr>
                  </w:rPrChange>
                </w:rPr>
                <w:t>-x.x.x</w:t>
              </w:r>
            </w:ins>
          </w:p>
        </w:tc>
        <w:tc>
          <w:tcPr>
            <w:tcW w:w="1098" w:type="dxa"/>
            <w:tcPrChange w:id="1764" w:author="Minsu Jeon" w:date="2022-09-18T22:21:00Z">
              <w:tcPr>
                <w:tcW w:w="1098" w:type="dxa"/>
              </w:tcPr>
            </w:tcPrChange>
          </w:tcPr>
          <w:p w14:paraId="1486B05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65" w:author="Minsu Jeon" w:date="2022-09-14T11:10:00Z"/>
                <w:rFonts w:cstheme="minorHAnsi"/>
                <w:szCs w:val="18"/>
                <w:lang w:eastAsia="en-GB"/>
              </w:rPr>
            </w:pPr>
          </w:p>
        </w:tc>
      </w:tr>
      <w:tr w:rsidR="00A70ED8" w:rsidRPr="00D40719" w14:paraId="3701ECB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766" w:author="Minsu Jeon" w:date="2022-09-18T22:21:00Z">
              <w:tcPr>
                <w:tcW w:w="1097" w:type="dxa"/>
              </w:tcPr>
            </w:tcPrChange>
          </w:tcPr>
          <w:p w14:paraId="0395DF7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767" w:author="Minsu Jeon" w:date="2022-09-18T22:21:00Z">
              <w:tcPr>
                <w:tcW w:w="1450" w:type="dxa"/>
              </w:tcPr>
            </w:tcPrChange>
          </w:tcPr>
          <w:p w14:paraId="27A9C992"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768" w:author="Minsu Jeon" w:date="2022-09-18T22:21:00Z">
              <w:tcPr>
                <w:tcW w:w="2977" w:type="dxa"/>
                <w:gridSpan w:val="2"/>
              </w:tcPr>
            </w:tcPrChange>
          </w:tcPr>
          <w:p w14:paraId="0C63E23D"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lang w:eastAsia="en-GB"/>
              </w:rPr>
              <w:t>Extend S-100 Data Exchange Formats to support Low-Bandwidth Communication</w:t>
            </w:r>
          </w:p>
          <w:p w14:paraId="75930A20"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1769" w:author="Minsu Jeon" w:date="2022-09-18T22:21:00Z">
              <w:tcPr>
                <w:tcW w:w="3260" w:type="dxa"/>
                <w:gridSpan w:val="2"/>
              </w:tcPr>
            </w:tcPrChange>
          </w:tcPr>
          <w:p w14:paraId="37A69F83" w14:textId="4E35809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Develop an extension of S-100 that allows transmission of S-100 data to be transmitted over communication channels with a low bandwidth. This is especially relevant for the usage of VDES for Maritime Services. It is proposed to perform this task in cooperation with ENAV WG3.</w:t>
            </w:r>
          </w:p>
        </w:tc>
        <w:tc>
          <w:tcPr>
            <w:tcW w:w="1559" w:type="dxa"/>
            <w:tcPrChange w:id="1770" w:author="Minsu Jeon" w:date="2022-09-18T22:21:00Z">
              <w:tcPr>
                <w:tcW w:w="1632" w:type="dxa"/>
                <w:gridSpan w:val="2"/>
              </w:tcPr>
            </w:tcPrChange>
          </w:tcPr>
          <w:p w14:paraId="0E422448"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276" w:type="dxa"/>
            <w:tcPrChange w:id="1771" w:author="Minsu Jeon" w:date="2022-09-18T22:21:00Z">
              <w:tcPr>
                <w:tcW w:w="1628" w:type="dxa"/>
                <w:gridSpan w:val="3"/>
              </w:tcPr>
            </w:tcPrChange>
          </w:tcPr>
          <w:p w14:paraId="1A76A0C5" w14:textId="6B23036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1772" w:author="Minsu Jeon" w:date="2022-09-18T22:21:00Z">
              <w:tcPr>
                <w:tcW w:w="1418" w:type="dxa"/>
                <w:gridSpan w:val="2"/>
              </w:tcPr>
            </w:tcPrChange>
          </w:tcPr>
          <w:p w14:paraId="54026B66" w14:textId="5A7C178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ENAV-2.2.12</w:t>
            </w:r>
          </w:p>
        </w:tc>
        <w:tc>
          <w:tcPr>
            <w:tcW w:w="1098" w:type="dxa"/>
            <w:tcPrChange w:id="1773" w:author="Minsu Jeon" w:date="2022-09-18T22:21:00Z">
              <w:tcPr>
                <w:tcW w:w="1098" w:type="dxa"/>
              </w:tcPr>
            </w:tcPrChange>
          </w:tcPr>
          <w:p w14:paraId="7BDF0CFB"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50C37C8"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56B2CDC4" w14:textId="77777777" w:rsidR="007B27AE" w:rsidRPr="00D40719" w:rsidRDefault="007B27AE" w:rsidP="007B27AE">
            <w:pPr>
              <w:rPr>
                <w:rFonts w:cstheme="minorHAnsi"/>
                <w:szCs w:val="18"/>
                <w:lang w:eastAsia="en-GB"/>
              </w:rPr>
            </w:pPr>
          </w:p>
        </w:tc>
        <w:tc>
          <w:tcPr>
            <w:tcW w:w="1450" w:type="dxa"/>
          </w:tcPr>
          <w:p w14:paraId="248CCBE5"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4876D50D" w14:textId="1360C78F"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Develop Guidance on Future Concepts of GMDSS</w:t>
            </w:r>
          </w:p>
        </w:tc>
        <w:tc>
          <w:tcPr>
            <w:tcW w:w="3685" w:type="dxa"/>
          </w:tcPr>
          <w:p w14:paraId="11D82ACB" w14:textId="6D427295"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Change w:id="1774" w:author="Minsu Jeon" w:date="2022-09-18T22:20:00Z">
                  <w:rPr>
                    <w:rFonts w:cstheme="minorHAnsi"/>
                    <w:color w:val="000000"/>
                    <w:sz w:val="20"/>
                    <w:lang w:val="en-US"/>
                  </w:rPr>
                </w:rPrChange>
              </w:rPr>
              <w:t>Development of a recommendation or guideline on future concepts of GMDSS, including the integration of safety-relevant e-Navigation Services and the inclusion of new technologies in GMDSS.</w:t>
            </w:r>
          </w:p>
        </w:tc>
        <w:tc>
          <w:tcPr>
            <w:tcW w:w="1559" w:type="dxa"/>
          </w:tcPr>
          <w:p w14:paraId="2CEE63C5" w14:textId="21D8DF4D"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
          <w:p w14:paraId="507654FB" w14:textId="35C07678"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
          <w:p w14:paraId="66A707E9" w14:textId="5BA3E28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ENAV-2.3.3</w:t>
            </w:r>
          </w:p>
        </w:tc>
        <w:tc>
          <w:tcPr>
            <w:tcW w:w="1098" w:type="dxa"/>
          </w:tcPr>
          <w:p w14:paraId="30E7509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09621AD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775" w:author="Minsu Jeon" w:date="2022-09-18T22:21:00Z">
              <w:tcPr>
                <w:tcW w:w="1097" w:type="dxa"/>
              </w:tcPr>
            </w:tcPrChange>
          </w:tcPr>
          <w:p w14:paraId="2AB668A4"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776" w:author="Minsu Jeon" w:date="2022-09-18T22:21:00Z">
              <w:tcPr>
                <w:tcW w:w="1450" w:type="dxa"/>
              </w:tcPr>
            </w:tcPrChange>
          </w:tcPr>
          <w:p w14:paraId="32D929F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777" w:author="Minsu Jeon" w:date="2022-09-18T22:21:00Z">
              <w:tcPr>
                <w:tcW w:w="2977" w:type="dxa"/>
                <w:gridSpan w:val="2"/>
              </w:tcPr>
            </w:tcPrChange>
          </w:tcPr>
          <w:p w14:paraId="502B4F54" w14:textId="71C66D7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Develop Guidance On the Integration of Maritime Services And Platforms</w:t>
            </w:r>
          </w:p>
        </w:tc>
        <w:tc>
          <w:tcPr>
            <w:tcW w:w="3685" w:type="dxa"/>
            <w:tcPrChange w:id="1778" w:author="Minsu Jeon" w:date="2022-09-18T22:21:00Z">
              <w:tcPr>
                <w:tcW w:w="3260" w:type="dxa"/>
                <w:gridSpan w:val="2"/>
              </w:tcPr>
            </w:tcPrChange>
          </w:tcPr>
          <w:p w14:paraId="288F339E" w14:textId="462B5C7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Change w:id="1779" w:author="Minsu Jeon" w:date="2022-09-18T22:20:00Z">
                  <w:rPr>
                    <w:rFonts w:cstheme="minorHAnsi"/>
                    <w:iCs/>
                    <w:sz w:val="20"/>
                  </w:rPr>
                </w:rPrChange>
              </w:rPr>
              <w:t>Development of a recommendation or guideline that discusses the integration of Maritime services to e-Navigation Platforms.</w:t>
            </w:r>
          </w:p>
        </w:tc>
        <w:tc>
          <w:tcPr>
            <w:tcW w:w="1559" w:type="dxa"/>
            <w:tcPrChange w:id="1780" w:author="Minsu Jeon" w:date="2022-09-18T22:21:00Z">
              <w:tcPr>
                <w:tcW w:w="1632" w:type="dxa"/>
                <w:gridSpan w:val="2"/>
              </w:tcPr>
            </w:tcPrChange>
          </w:tcPr>
          <w:p w14:paraId="18BBEFAB" w14:textId="3974B6F6"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1781" w:author="Minsu Jeon" w:date="2022-09-18T22:21:00Z">
              <w:tcPr>
                <w:tcW w:w="1628" w:type="dxa"/>
                <w:gridSpan w:val="3"/>
              </w:tcPr>
            </w:tcPrChange>
          </w:tcPr>
          <w:p w14:paraId="7CE64098" w14:textId="54627F2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1782" w:author="Minsu Jeon" w:date="2022-09-18T22:21:00Z">
              <w:tcPr>
                <w:tcW w:w="1418" w:type="dxa"/>
                <w:gridSpan w:val="2"/>
              </w:tcPr>
            </w:tcPrChange>
          </w:tcPr>
          <w:p w14:paraId="28490061" w14:textId="1AFBE85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ENAV-2.3.4</w:t>
            </w:r>
          </w:p>
        </w:tc>
        <w:tc>
          <w:tcPr>
            <w:tcW w:w="1098" w:type="dxa"/>
            <w:tcPrChange w:id="1783" w:author="Minsu Jeon" w:date="2022-09-18T22:21:00Z">
              <w:tcPr>
                <w:tcW w:w="1098" w:type="dxa"/>
              </w:tcPr>
            </w:tcPrChange>
          </w:tcPr>
          <w:p w14:paraId="13A0582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5A41F469"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22C9BE3" w14:textId="77777777" w:rsidR="007B27AE" w:rsidRPr="00D40719" w:rsidRDefault="007B27AE" w:rsidP="007B27AE">
            <w:pPr>
              <w:rPr>
                <w:rFonts w:cstheme="minorHAnsi"/>
                <w:szCs w:val="18"/>
                <w:lang w:eastAsia="en-GB"/>
              </w:rPr>
            </w:pPr>
          </w:p>
        </w:tc>
        <w:tc>
          <w:tcPr>
            <w:tcW w:w="1450" w:type="dxa"/>
          </w:tcPr>
          <w:p w14:paraId="24651C39"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55F8787E" w14:textId="1180B78C"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 xml:space="preserve">Develop Guidance on </w:t>
            </w:r>
            <w:ins w:id="1784" w:author="Minsu Jeon" w:date="2022-09-14T12:10:00Z">
              <w:r w:rsidRPr="00D40719">
                <w:rPr>
                  <w:rFonts w:cstheme="minorHAnsi"/>
                  <w:bCs/>
                  <w:iCs/>
                  <w:szCs w:val="18"/>
                  <w:lang w:eastAsia="en-GB"/>
                </w:rPr>
                <w:t xml:space="preserve">communication channels for </w:t>
              </w:r>
            </w:ins>
            <w:r w:rsidRPr="00D40719">
              <w:rPr>
                <w:rFonts w:cstheme="minorHAnsi"/>
                <w:bCs/>
                <w:iCs/>
                <w:szCs w:val="18"/>
                <w:lang w:eastAsia="en-GB"/>
              </w:rPr>
              <w:t>Traffic Management in the Context of e-Navigation</w:t>
            </w:r>
          </w:p>
        </w:tc>
        <w:tc>
          <w:tcPr>
            <w:tcW w:w="3685" w:type="dxa"/>
          </w:tcPr>
          <w:p w14:paraId="3833660C" w14:textId="7318912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Change w:id="1785" w:author="Minsu Jeon" w:date="2022-09-18T22:20:00Z">
                  <w:rPr>
                    <w:rFonts w:cstheme="minorHAnsi"/>
                    <w:iCs/>
                    <w:sz w:val="20"/>
                  </w:rPr>
                </w:rPrChange>
              </w:rPr>
            </w:pPr>
            <w:r w:rsidRPr="00D40719">
              <w:rPr>
                <w:rFonts w:cstheme="minorHAnsi"/>
                <w:szCs w:val="18"/>
                <w:lang w:eastAsia="en-GB"/>
                <w:rPrChange w:id="1786" w:author="Minsu Jeon" w:date="2022-09-18T22:20:00Z">
                  <w:rPr>
                    <w:rFonts w:cstheme="minorHAnsi"/>
                    <w:color w:val="000000"/>
                    <w:sz w:val="20"/>
                    <w:lang w:val="en-US"/>
                  </w:rPr>
                </w:rPrChange>
              </w:rPr>
              <w:t>Development of a recommendation or guideline on the integration of e-Navigation concepts and architectures into existing Vessel Traffic Services regarding traffic management focusing on harmonization, interoperability, security and effi</w:t>
            </w:r>
            <w:ins w:id="1787" w:author="Minsu Jeon" w:date="2022-09-14T12:11:00Z">
              <w:r w:rsidRPr="00D40719">
                <w:rPr>
                  <w:rFonts w:cstheme="minorHAnsi"/>
                  <w:szCs w:val="18"/>
                  <w:lang w:eastAsia="en-GB"/>
                  <w:rPrChange w:id="1788" w:author="Minsu Jeon" w:date="2022-09-18T22:20:00Z">
                    <w:rPr>
                      <w:rFonts w:cstheme="minorHAnsi"/>
                      <w:color w:val="000000"/>
                      <w:sz w:val="20"/>
                      <w:lang w:val="en-US"/>
                    </w:rPr>
                  </w:rPrChange>
                </w:rPr>
                <w:t>ci</w:t>
              </w:r>
            </w:ins>
            <w:r w:rsidRPr="00D40719">
              <w:rPr>
                <w:rFonts w:cstheme="minorHAnsi"/>
                <w:szCs w:val="18"/>
                <w:lang w:eastAsia="en-GB"/>
                <w:rPrChange w:id="1789" w:author="Minsu Jeon" w:date="2022-09-18T22:20:00Z">
                  <w:rPr>
                    <w:rFonts w:cstheme="minorHAnsi"/>
                    <w:color w:val="000000"/>
                    <w:sz w:val="20"/>
                    <w:lang w:val="en-US"/>
                  </w:rPr>
                </w:rPrChange>
              </w:rPr>
              <w:t>ency.  This task has to be coordinated with VTS Committee</w:t>
            </w:r>
          </w:p>
        </w:tc>
        <w:tc>
          <w:tcPr>
            <w:tcW w:w="1559" w:type="dxa"/>
          </w:tcPr>
          <w:p w14:paraId="26DE9FE5" w14:textId="769AE8F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
          <w:p w14:paraId="45A8DD3F" w14:textId="6CE3AAE8"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ins w:id="1790" w:author="Minsu Jeon" w:date="2022-09-14T12:11:00Z">
              <w:r w:rsidRPr="00D40719">
                <w:rPr>
                  <w:rFonts w:cstheme="minorHAnsi"/>
                  <w:szCs w:val="18"/>
                  <w:lang w:eastAsia="en-GB"/>
                </w:rPr>
                <w:t>, VTS</w:t>
              </w:r>
            </w:ins>
          </w:p>
        </w:tc>
        <w:tc>
          <w:tcPr>
            <w:tcW w:w="1418" w:type="dxa"/>
          </w:tcPr>
          <w:p w14:paraId="7A3C978B" w14:textId="478E03BB"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ENAV-2.5.1</w:t>
            </w:r>
          </w:p>
        </w:tc>
        <w:tc>
          <w:tcPr>
            <w:tcW w:w="1098" w:type="dxa"/>
          </w:tcPr>
          <w:p w14:paraId="018EB1A7"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696F1D2"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7" w:type="dxa"/>
            <w:tcPrChange w:id="1791" w:author="Minsu Jeon" w:date="2022-09-18T22:21:00Z">
              <w:tcPr>
                <w:tcW w:w="1097" w:type="dxa"/>
              </w:tcPr>
            </w:tcPrChange>
          </w:tcPr>
          <w:p w14:paraId="25AE7107"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1450" w:type="dxa"/>
            <w:tcPrChange w:id="1792" w:author="Minsu Jeon" w:date="2022-09-18T22:21:00Z">
              <w:tcPr>
                <w:tcW w:w="1450" w:type="dxa"/>
              </w:tcPr>
            </w:tcPrChange>
          </w:tcPr>
          <w:p w14:paraId="3032E17A"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793" w:author="Minsu Jeon" w:date="2022-09-18T22:21:00Z">
              <w:tcPr>
                <w:tcW w:w="2977" w:type="dxa"/>
                <w:gridSpan w:val="2"/>
              </w:tcPr>
            </w:tcPrChange>
          </w:tcPr>
          <w:p w14:paraId="2B00C72F" w14:textId="68A56E4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ins w:id="1794" w:author="Minsu Jeon" w:date="2022-09-14T10:58:00Z">
              <w:r w:rsidRPr="00D40719">
                <w:rPr>
                  <w:rFonts w:cstheme="minorHAnsi"/>
                  <w:bCs/>
                  <w:iCs/>
                  <w:szCs w:val="18"/>
                  <w:lang w:eastAsia="en-GB"/>
                </w:rPr>
                <w:t xml:space="preserve">Review of </w:t>
              </w:r>
            </w:ins>
            <w:ins w:id="1795" w:author="Minsu Jeon" w:date="2022-09-14T10:57:00Z">
              <w:r w:rsidRPr="00D40719">
                <w:rPr>
                  <w:rFonts w:cstheme="minorHAnsi"/>
                  <w:bCs/>
                  <w:iCs/>
                  <w:szCs w:val="18"/>
                  <w:lang w:eastAsia="en-GB"/>
                </w:rPr>
                <w:t>AIS documents (operational and technic</w:t>
              </w:r>
            </w:ins>
            <w:ins w:id="1796" w:author="Minsu Jeon" w:date="2022-09-14T10:58:00Z">
              <w:r w:rsidRPr="00D40719">
                <w:rPr>
                  <w:rFonts w:cstheme="minorHAnsi"/>
                  <w:bCs/>
                  <w:iCs/>
                  <w:szCs w:val="18"/>
                  <w:lang w:eastAsia="en-GB"/>
                </w:rPr>
                <w:t>al)</w:t>
              </w:r>
            </w:ins>
          </w:p>
        </w:tc>
        <w:tc>
          <w:tcPr>
            <w:tcW w:w="3685" w:type="dxa"/>
            <w:tcPrChange w:id="1797" w:author="Minsu Jeon" w:date="2022-09-18T22:21:00Z">
              <w:tcPr>
                <w:tcW w:w="3260" w:type="dxa"/>
                <w:gridSpan w:val="2"/>
              </w:tcPr>
            </w:tcPrChange>
          </w:tcPr>
          <w:p w14:paraId="57E622F3" w14:textId="42872335"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Change w:id="1798" w:author="Minsu Jeon" w:date="2022-09-18T22:20:00Z">
                  <w:rPr>
                    <w:rFonts w:cstheme="minorHAnsi"/>
                    <w:iCs/>
                    <w:sz w:val="20"/>
                  </w:rPr>
                </w:rPrChange>
              </w:rPr>
            </w:pPr>
            <w:ins w:id="1799" w:author="Minsu Jeon" w:date="2022-09-14T10:59:00Z">
              <w:r w:rsidRPr="00D40719">
                <w:rPr>
                  <w:rFonts w:cstheme="minorHAnsi"/>
                  <w:szCs w:val="18"/>
                  <w:lang w:eastAsia="en-GB"/>
                  <w:rPrChange w:id="1800" w:author="Minsu Jeon" w:date="2022-09-18T22:20:00Z">
                    <w:rPr>
                      <w:rFonts w:cstheme="minorHAnsi"/>
                      <w:iCs/>
                      <w:sz w:val="20"/>
                    </w:rPr>
                  </w:rPrChange>
                </w:rPr>
                <w:t>Take the contents of AIS documents and consolidate into two AIS documents on operational and technical</w:t>
              </w:r>
            </w:ins>
          </w:p>
        </w:tc>
        <w:tc>
          <w:tcPr>
            <w:tcW w:w="1559" w:type="dxa"/>
            <w:tcPrChange w:id="1801" w:author="Minsu Jeon" w:date="2022-09-18T22:21:00Z">
              <w:tcPr>
                <w:tcW w:w="1632" w:type="dxa"/>
                <w:gridSpan w:val="2"/>
              </w:tcPr>
            </w:tcPrChange>
          </w:tcPr>
          <w:p w14:paraId="32D7AC0E"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276" w:type="dxa"/>
            <w:tcPrChange w:id="1802" w:author="Minsu Jeon" w:date="2022-09-18T22:21:00Z">
              <w:tcPr>
                <w:tcW w:w="1628" w:type="dxa"/>
                <w:gridSpan w:val="3"/>
              </w:tcPr>
            </w:tcPrChange>
          </w:tcPr>
          <w:p w14:paraId="16F05E85" w14:textId="0E5EC391"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803" w:author="Minsu Jeon" w:date="2022-09-14T10:58:00Z">
              <w:r w:rsidRPr="00D40719">
                <w:rPr>
                  <w:rFonts w:cstheme="minorHAnsi"/>
                  <w:szCs w:val="18"/>
                  <w:lang w:eastAsia="en-GB"/>
                </w:rPr>
                <w:t>ARM (lead), ENAV</w:t>
              </w:r>
            </w:ins>
            <w:ins w:id="1804" w:author="Minsu Jeon" w:date="2022-09-14T11:03:00Z">
              <w:r w:rsidRPr="00D40719">
                <w:rPr>
                  <w:rFonts w:cstheme="minorHAnsi"/>
                  <w:szCs w:val="18"/>
                  <w:lang w:eastAsia="en-GB"/>
                </w:rPr>
                <w:t>, ENG, VTS</w:t>
              </w:r>
            </w:ins>
          </w:p>
        </w:tc>
        <w:tc>
          <w:tcPr>
            <w:tcW w:w="1418" w:type="dxa"/>
            <w:tcPrChange w:id="1805" w:author="Minsu Jeon" w:date="2022-09-18T22:21:00Z">
              <w:tcPr>
                <w:tcW w:w="1418" w:type="dxa"/>
                <w:gridSpan w:val="2"/>
              </w:tcPr>
            </w:tcPrChange>
          </w:tcPr>
          <w:p w14:paraId="1E66C818"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98" w:type="dxa"/>
            <w:tcPrChange w:id="1806" w:author="Minsu Jeon" w:date="2022-09-18T22:21:00Z">
              <w:tcPr>
                <w:tcW w:w="1098" w:type="dxa"/>
              </w:tcPr>
            </w:tcPrChange>
          </w:tcPr>
          <w:p w14:paraId="681707E6"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648955A"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533917A6" w14:textId="77777777" w:rsidR="007B27AE" w:rsidRPr="00D40719" w:rsidRDefault="007B27AE" w:rsidP="007B27AE">
            <w:pPr>
              <w:rPr>
                <w:rFonts w:cstheme="minorHAnsi"/>
                <w:szCs w:val="18"/>
                <w:lang w:eastAsia="en-GB"/>
              </w:rPr>
            </w:pPr>
          </w:p>
        </w:tc>
        <w:tc>
          <w:tcPr>
            <w:tcW w:w="1450" w:type="dxa"/>
          </w:tcPr>
          <w:p w14:paraId="504D0ACE"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36A44FF6" w14:textId="77777777" w:rsidR="007B27AE" w:rsidRPr="00D40719" w:rsidRDefault="007B27AE" w:rsidP="007B27AE">
            <w:pPr>
              <w:ind w:firstLine="720"/>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Change w:id="1807" w:author="Minsu Jeon" w:date="2022-09-14T10:59:00Z">
                <w:pPr>
                  <w:cnfStyle w:val="000000000000" w:firstRow="0" w:lastRow="0" w:firstColumn="0" w:lastColumn="0" w:oddVBand="0" w:evenVBand="0" w:oddHBand="0" w:evenHBand="0" w:firstRowFirstColumn="0" w:firstRowLastColumn="0" w:lastRowFirstColumn="0" w:lastRowLastColumn="0"/>
                </w:pPr>
              </w:pPrChange>
            </w:pPr>
          </w:p>
        </w:tc>
        <w:tc>
          <w:tcPr>
            <w:tcW w:w="3685" w:type="dxa"/>
          </w:tcPr>
          <w:p w14:paraId="589C6303"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iCs/>
                <w:szCs w:val="18"/>
                <w:rPrChange w:id="1808" w:author="Minsu Jeon" w:date="2022-09-18T22:20:00Z">
                  <w:rPr>
                    <w:rFonts w:cstheme="minorHAnsi"/>
                    <w:iCs/>
                    <w:sz w:val="20"/>
                  </w:rPr>
                </w:rPrChange>
              </w:rPr>
            </w:pPr>
          </w:p>
        </w:tc>
        <w:tc>
          <w:tcPr>
            <w:tcW w:w="1559" w:type="dxa"/>
          </w:tcPr>
          <w:p w14:paraId="028F5158"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276" w:type="dxa"/>
          </w:tcPr>
          <w:p w14:paraId="4F305BF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418" w:type="dxa"/>
          </w:tcPr>
          <w:p w14:paraId="0D45A32D"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98" w:type="dxa"/>
          </w:tcPr>
          <w:p w14:paraId="4391AA8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bl>
    <w:p w14:paraId="00E29AE9" w14:textId="75F7B958" w:rsidR="006F15E0" w:rsidRDefault="006F15E0" w:rsidP="006F15E0">
      <w:pPr>
        <w:rPr>
          <w:lang w:eastAsia="en-GB"/>
        </w:rPr>
      </w:pPr>
    </w:p>
    <w:p w14:paraId="6EDFF766" w14:textId="77777777" w:rsidR="006F15E0" w:rsidRPr="006F15E0" w:rsidRDefault="006F15E0" w:rsidP="006F15E0">
      <w:pPr>
        <w:rPr>
          <w:lang w:eastAsia="en-GB"/>
        </w:rPr>
      </w:pPr>
    </w:p>
    <w:p w14:paraId="716BBB8D" w14:textId="77777777" w:rsidR="006F15E0" w:rsidRPr="006F15E0" w:rsidRDefault="006F15E0" w:rsidP="006F15E0">
      <w:pPr>
        <w:rPr>
          <w:lang w:eastAsia="en-GB"/>
        </w:rPr>
      </w:pPr>
    </w:p>
    <w:p w14:paraId="221B1250" w14:textId="77777777" w:rsidR="006F15E0" w:rsidRPr="006F15E0" w:rsidRDefault="006F15E0" w:rsidP="006F15E0">
      <w:pPr>
        <w:rPr>
          <w:lang w:eastAsia="en-GB"/>
        </w:rPr>
      </w:pPr>
    </w:p>
    <w:p w14:paraId="50B5DB6E" w14:textId="77777777" w:rsidR="006F15E0" w:rsidRPr="006F15E0" w:rsidRDefault="006F15E0" w:rsidP="006F15E0">
      <w:pPr>
        <w:rPr>
          <w:lang w:eastAsia="en-GB"/>
        </w:rPr>
      </w:pPr>
    </w:p>
    <w:p w14:paraId="583C635F" w14:textId="77777777" w:rsidR="006F15E0" w:rsidRPr="006F15E0" w:rsidRDefault="006F15E0" w:rsidP="006F15E0">
      <w:pPr>
        <w:rPr>
          <w:lang w:eastAsia="en-GB"/>
        </w:rPr>
      </w:pPr>
    </w:p>
    <w:p w14:paraId="370B9573" w14:textId="77777777" w:rsidR="006F15E0" w:rsidRPr="006F15E0" w:rsidRDefault="006F15E0" w:rsidP="006F15E0">
      <w:pPr>
        <w:rPr>
          <w:lang w:eastAsia="en-GB"/>
        </w:rPr>
      </w:pPr>
    </w:p>
    <w:p w14:paraId="598BBCA0" w14:textId="77777777" w:rsidR="006F15E0" w:rsidRPr="006F15E0" w:rsidRDefault="006F15E0" w:rsidP="006F15E0">
      <w:pPr>
        <w:rPr>
          <w:lang w:eastAsia="en-GB"/>
        </w:rPr>
      </w:pPr>
    </w:p>
    <w:p w14:paraId="7E7B73A1" w14:textId="033CB19E" w:rsidR="006F15E0" w:rsidRDefault="006F15E0" w:rsidP="00A77DFE">
      <w:pPr>
        <w:tabs>
          <w:tab w:val="left" w:pos="2266"/>
        </w:tabs>
        <w:rPr>
          <w:lang w:eastAsia="en-GB"/>
        </w:rPr>
        <w:sectPr w:rsidR="006F15E0" w:rsidSect="006F15E0">
          <w:pgSz w:w="16838" w:h="11906" w:orient="landscape"/>
          <w:pgMar w:top="1134" w:right="1134" w:bottom="1134" w:left="1134" w:header="709" w:footer="709" w:gutter="0"/>
          <w:cols w:space="708"/>
          <w:docGrid w:linePitch="360"/>
        </w:sectPr>
      </w:pPr>
      <w:r>
        <w:rPr>
          <w:lang w:eastAsia="en-GB"/>
        </w:rPr>
        <w:tab/>
      </w:r>
    </w:p>
    <w:p w14:paraId="51824332" w14:textId="6312ABD1" w:rsidR="00320137" w:rsidRPr="007A395D" w:rsidRDefault="00991EEA" w:rsidP="00320137">
      <w:pPr>
        <w:pStyle w:val="Annex"/>
      </w:pPr>
      <w:r>
        <w:lastRenderedPageBreak/>
        <w:t>Template of the task item</w:t>
      </w:r>
    </w:p>
    <w:p w14:paraId="65E1F3B2" w14:textId="7308C115" w:rsidR="00991EEA" w:rsidRPr="00FF3A3F" w:rsidDel="00D9207A" w:rsidRDefault="00991EEA" w:rsidP="00991EEA">
      <w:pPr>
        <w:pStyle w:val="Heading1"/>
        <w:numPr>
          <w:ilvl w:val="0"/>
          <w:numId w:val="0"/>
        </w:numPr>
        <w:rPr>
          <w:del w:id="1809" w:author="Minsu Jeon" w:date="2022-09-18T22:22:00Z"/>
          <w:rFonts w:eastAsiaTheme="minorEastAsia"/>
        </w:rPr>
      </w:pPr>
      <w:bookmarkStart w:id="1810" w:name="_Toc68078501"/>
      <w:del w:id="1811" w:author="Minsu Jeon" w:date="2022-09-18T22:22:00Z">
        <w:r w:rsidRPr="00FF3A3F" w:rsidDel="00D9207A">
          <w:rPr>
            <w:rFonts w:eastAsiaTheme="minorEastAsia"/>
          </w:rPr>
          <w:delText>TASK</w:delText>
        </w:r>
        <w:r w:rsidDel="00D9207A">
          <w:rPr>
            <w:rFonts w:eastAsiaTheme="minorEastAsia"/>
          </w:rPr>
          <w:delText xml:space="preserve"> n.n.n</w:delText>
        </w:r>
        <w:r w:rsidDel="00D9207A">
          <w:rPr>
            <w:rFonts w:eastAsiaTheme="minorEastAsia"/>
          </w:rPr>
          <w:tab/>
        </w:r>
        <w:bookmarkEnd w:id="1810"/>
        <w:r w:rsidDel="00D9207A">
          <w:delText>title</w:delText>
        </w:r>
      </w:del>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1EEA" w:rsidRPr="00CB4CEA" w:rsidDel="00D9207A" w14:paraId="440905D4" w14:textId="76C865AB" w:rsidTr="000F2488">
        <w:trPr>
          <w:cantSplit/>
          <w:trHeight w:val="428"/>
          <w:del w:id="1812" w:author="Minsu Jeon" w:date="2022-09-18T22:22:00Z"/>
        </w:trPr>
        <w:tc>
          <w:tcPr>
            <w:tcW w:w="2376" w:type="dxa"/>
            <w:shd w:val="clear" w:color="auto" w:fill="auto"/>
          </w:tcPr>
          <w:p w14:paraId="284EE508" w14:textId="1C8029F7"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13" w:author="Minsu Jeon" w:date="2022-09-18T22:22:00Z"/>
                <w:b/>
                <w:bCs/>
                <w:iCs/>
                <w:snapToGrid w:val="0"/>
                <w:sz w:val="20"/>
                <w:szCs w:val="20"/>
              </w:rPr>
            </w:pPr>
            <w:del w:id="1814" w:author="Minsu Jeon" w:date="2022-09-18T22:22:00Z">
              <w:r w:rsidRPr="00BF71F7" w:rsidDel="00D9207A">
                <w:rPr>
                  <w:b/>
                  <w:bCs/>
                  <w:iCs/>
                  <w:snapToGrid w:val="0"/>
                  <w:sz w:val="20"/>
                  <w:szCs w:val="20"/>
                </w:rPr>
                <w:delText>Standard</w:delText>
              </w:r>
            </w:del>
          </w:p>
        </w:tc>
        <w:tc>
          <w:tcPr>
            <w:tcW w:w="7230" w:type="dxa"/>
            <w:gridSpan w:val="3"/>
            <w:shd w:val="clear" w:color="auto" w:fill="auto"/>
          </w:tcPr>
          <w:p w14:paraId="75B536ED" w14:textId="7BD6B41B" w:rsidR="00991EEA" w:rsidRPr="006D01CC" w:rsidDel="00D9207A" w:rsidRDefault="00991EEA" w:rsidP="000F2488">
            <w:pPr>
              <w:rPr>
                <w:del w:id="1815" w:author="Minsu Jeon" w:date="2022-09-18T22:22:00Z"/>
                <w:sz w:val="20"/>
                <w:szCs w:val="20"/>
              </w:rPr>
            </w:pPr>
          </w:p>
        </w:tc>
      </w:tr>
      <w:tr w:rsidR="00991EEA" w:rsidRPr="00CB4CEA" w:rsidDel="00D9207A" w14:paraId="379D6BF2" w14:textId="67C7A2C8" w:rsidTr="000F2488">
        <w:trPr>
          <w:cantSplit/>
          <w:trHeight w:val="491"/>
          <w:del w:id="1816" w:author="Minsu Jeon" w:date="2022-09-18T22:22:00Z"/>
        </w:trPr>
        <w:tc>
          <w:tcPr>
            <w:tcW w:w="2376" w:type="dxa"/>
            <w:shd w:val="clear" w:color="auto" w:fill="auto"/>
          </w:tcPr>
          <w:p w14:paraId="293166DD" w14:textId="43318143"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17" w:author="Minsu Jeon" w:date="2022-09-18T22:22:00Z"/>
                <w:b/>
                <w:bCs/>
                <w:iCs/>
                <w:snapToGrid w:val="0"/>
                <w:sz w:val="20"/>
                <w:szCs w:val="20"/>
              </w:rPr>
            </w:pPr>
            <w:del w:id="1818" w:author="Minsu Jeon" w:date="2022-09-18T22:22:00Z">
              <w:r w:rsidRPr="00BF71F7" w:rsidDel="00D9207A">
                <w:rPr>
                  <w:b/>
                  <w:bCs/>
                  <w:iCs/>
                  <w:snapToGrid w:val="0"/>
                  <w:sz w:val="20"/>
                  <w:szCs w:val="20"/>
                </w:rPr>
                <w:delText>Topic Area</w:delText>
              </w:r>
            </w:del>
          </w:p>
        </w:tc>
        <w:tc>
          <w:tcPr>
            <w:tcW w:w="7230" w:type="dxa"/>
            <w:gridSpan w:val="3"/>
            <w:shd w:val="clear" w:color="auto" w:fill="auto"/>
          </w:tcPr>
          <w:p w14:paraId="674405BF" w14:textId="5D38D170" w:rsidR="00991EEA" w:rsidRPr="006D01CC" w:rsidDel="00D9207A" w:rsidRDefault="00991EEA" w:rsidP="000F2488">
            <w:pPr>
              <w:rPr>
                <w:del w:id="1819" w:author="Minsu Jeon" w:date="2022-09-18T22:22:00Z"/>
                <w:sz w:val="20"/>
                <w:szCs w:val="20"/>
              </w:rPr>
            </w:pPr>
          </w:p>
        </w:tc>
      </w:tr>
      <w:tr w:rsidR="00991EEA" w:rsidRPr="00CB4CEA" w:rsidDel="00D9207A" w14:paraId="550DA922" w14:textId="28DDC27D" w:rsidTr="000F2488">
        <w:trPr>
          <w:cantSplit/>
          <w:trHeight w:val="712"/>
          <w:del w:id="1820" w:author="Minsu Jeon" w:date="2022-09-18T22:22:00Z"/>
        </w:trPr>
        <w:tc>
          <w:tcPr>
            <w:tcW w:w="2376" w:type="dxa"/>
            <w:shd w:val="clear" w:color="auto" w:fill="auto"/>
          </w:tcPr>
          <w:p w14:paraId="2D42EA8C" w14:textId="13E436C6"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21" w:author="Minsu Jeon" w:date="2022-09-18T22:22:00Z"/>
                <w:b/>
                <w:bCs/>
                <w:iCs/>
                <w:snapToGrid w:val="0"/>
                <w:sz w:val="20"/>
                <w:szCs w:val="20"/>
              </w:rPr>
            </w:pPr>
            <w:del w:id="1822" w:author="Minsu Jeon" w:date="2022-09-18T22:22:00Z">
              <w:r w:rsidRPr="00BF71F7" w:rsidDel="00D9207A">
                <w:rPr>
                  <w:b/>
                  <w:bCs/>
                  <w:iCs/>
                  <w:snapToGrid w:val="0"/>
                  <w:sz w:val="20"/>
                  <w:szCs w:val="20"/>
                </w:rPr>
                <w:delText>Task</w:delText>
              </w:r>
            </w:del>
          </w:p>
        </w:tc>
        <w:tc>
          <w:tcPr>
            <w:tcW w:w="7230" w:type="dxa"/>
            <w:gridSpan w:val="3"/>
            <w:shd w:val="clear" w:color="auto" w:fill="auto"/>
          </w:tcPr>
          <w:p w14:paraId="65A70F95" w14:textId="3516058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23" w:author="Minsu Jeon" w:date="2022-09-18T22:22:00Z"/>
                <w:rFonts w:cs="Arial"/>
                <w:snapToGrid w:val="0"/>
                <w:kern w:val="28"/>
                <w:szCs w:val="20"/>
                <w:lang w:eastAsia="de-DE"/>
              </w:rPr>
            </w:pPr>
          </w:p>
        </w:tc>
      </w:tr>
      <w:tr w:rsidR="00991EEA" w:rsidRPr="00CB4CEA" w:rsidDel="00D9207A" w14:paraId="6E973D96" w14:textId="58A4282E" w:rsidTr="000F2488">
        <w:trPr>
          <w:cantSplit/>
          <w:trHeight w:val="466"/>
          <w:del w:id="1824" w:author="Minsu Jeon" w:date="2022-09-18T22:22:00Z"/>
        </w:trPr>
        <w:tc>
          <w:tcPr>
            <w:tcW w:w="2376" w:type="dxa"/>
          </w:tcPr>
          <w:p w14:paraId="081E6DAC" w14:textId="2E7E4488"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25" w:author="Minsu Jeon" w:date="2022-09-18T22:22:00Z"/>
                <w:b/>
                <w:bCs/>
                <w:iCs/>
                <w:snapToGrid w:val="0"/>
                <w:sz w:val="20"/>
                <w:szCs w:val="20"/>
              </w:rPr>
            </w:pPr>
            <w:del w:id="1826" w:author="Minsu Jeon" w:date="2022-09-18T22:22:00Z">
              <w:r w:rsidRPr="000A4DA7" w:rsidDel="00D9207A">
                <w:rPr>
                  <w:b/>
                  <w:bCs/>
                  <w:iCs/>
                  <w:snapToGrid w:val="0"/>
                  <w:sz w:val="20"/>
                  <w:szCs w:val="20"/>
                </w:rPr>
                <w:delText xml:space="preserve">Objectives of the task </w:delText>
              </w:r>
            </w:del>
          </w:p>
        </w:tc>
        <w:tc>
          <w:tcPr>
            <w:tcW w:w="7230" w:type="dxa"/>
            <w:gridSpan w:val="3"/>
            <w:shd w:val="clear" w:color="auto" w:fill="auto"/>
          </w:tcPr>
          <w:p w14:paraId="4934185B" w14:textId="3D17E475" w:rsidR="00991EEA" w:rsidRPr="003262A5"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1827" w:author="Minsu Jeon" w:date="2022-09-18T22:22:00Z"/>
                <w:rFonts w:cstheme="minorHAnsi"/>
                <w:bCs/>
                <w:snapToGrid w:val="0"/>
                <w:sz w:val="20"/>
                <w:szCs w:val="20"/>
              </w:rPr>
            </w:pPr>
          </w:p>
        </w:tc>
      </w:tr>
      <w:tr w:rsidR="00991EEA" w:rsidRPr="00CB4CEA" w:rsidDel="00D9207A" w14:paraId="558C4EA0" w14:textId="628313CD" w:rsidTr="000F2488">
        <w:trPr>
          <w:cantSplit/>
          <w:trHeight w:val="402"/>
          <w:del w:id="1828" w:author="Minsu Jeon" w:date="2022-09-18T22:22:00Z"/>
        </w:trPr>
        <w:tc>
          <w:tcPr>
            <w:tcW w:w="2376" w:type="dxa"/>
          </w:tcPr>
          <w:p w14:paraId="3B229E3A" w14:textId="048E02A3"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29" w:author="Minsu Jeon" w:date="2022-09-18T22:22:00Z"/>
                <w:b/>
                <w:bCs/>
                <w:iCs/>
                <w:snapToGrid w:val="0"/>
                <w:sz w:val="20"/>
                <w:szCs w:val="20"/>
              </w:rPr>
            </w:pPr>
            <w:del w:id="1830" w:author="Minsu Jeon" w:date="2022-09-18T22:22:00Z">
              <w:r w:rsidRPr="000A4DA7" w:rsidDel="00D9207A">
                <w:rPr>
                  <w:b/>
                  <w:bCs/>
                  <w:iCs/>
                  <w:snapToGrid w:val="0"/>
                  <w:sz w:val="20"/>
                  <w:szCs w:val="20"/>
                </w:rPr>
                <w:delText>Expected outcome</w:delText>
              </w:r>
            </w:del>
          </w:p>
        </w:tc>
        <w:tc>
          <w:tcPr>
            <w:tcW w:w="7230" w:type="dxa"/>
            <w:gridSpan w:val="3"/>
          </w:tcPr>
          <w:p w14:paraId="4AF5DF82" w14:textId="5707D4FF" w:rsidR="00991EEA" w:rsidRPr="003262A5"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31" w:author="Minsu Jeon" w:date="2022-09-18T22:22:00Z"/>
                <w:bCs/>
                <w:iCs/>
                <w:snapToGrid w:val="0"/>
                <w:sz w:val="20"/>
                <w:szCs w:val="20"/>
              </w:rPr>
            </w:pPr>
          </w:p>
        </w:tc>
      </w:tr>
      <w:tr w:rsidR="00991EEA" w:rsidRPr="00CB4CEA" w:rsidDel="00D9207A" w14:paraId="71EDB7BC" w14:textId="4B2D89FA" w:rsidTr="000F2488">
        <w:trPr>
          <w:cantSplit/>
          <w:trHeight w:val="402"/>
          <w:del w:id="1832" w:author="Minsu Jeon" w:date="2022-09-18T22:22:00Z"/>
        </w:trPr>
        <w:tc>
          <w:tcPr>
            <w:tcW w:w="2376" w:type="dxa"/>
          </w:tcPr>
          <w:p w14:paraId="02B12626" w14:textId="3D69F9A6"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3" w:author="Minsu Jeon" w:date="2022-09-18T22:22:00Z"/>
                <w:b/>
                <w:bCs/>
                <w:iCs/>
                <w:snapToGrid w:val="0"/>
                <w:sz w:val="20"/>
                <w:szCs w:val="20"/>
              </w:rPr>
            </w:pPr>
            <w:del w:id="1834" w:author="Minsu Jeon" w:date="2022-09-18T22:22:00Z">
              <w:r w:rsidDel="00D9207A">
                <w:rPr>
                  <w:b/>
                  <w:bCs/>
                  <w:iCs/>
                  <w:snapToGrid w:val="0"/>
                  <w:sz w:val="20"/>
                  <w:szCs w:val="20"/>
                </w:rPr>
                <w:delText>Compelling need</w:delText>
              </w:r>
            </w:del>
          </w:p>
        </w:tc>
        <w:tc>
          <w:tcPr>
            <w:tcW w:w="7230" w:type="dxa"/>
            <w:gridSpan w:val="3"/>
            <w:tcBorders>
              <w:bottom w:val="single" w:sz="4" w:space="0" w:color="auto"/>
            </w:tcBorders>
          </w:tcPr>
          <w:p w14:paraId="0524DAE2" w14:textId="259B2029" w:rsid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35" w:author="Minsu Jeon" w:date="2022-09-18T22:22:00Z"/>
                <w:bCs/>
                <w:iCs/>
                <w:snapToGrid w:val="0"/>
                <w:sz w:val="20"/>
                <w:szCs w:val="20"/>
              </w:rPr>
            </w:pPr>
          </w:p>
        </w:tc>
      </w:tr>
      <w:tr w:rsidR="00991EEA" w:rsidRPr="00696A73" w:rsidDel="00D9207A" w14:paraId="640A80D3" w14:textId="39168B3F" w:rsidTr="000F2488">
        <w:trPr>
          <w:cantSplit/>
          <w:trHeight w:val="854"/>
          <w:del w:id="1836" w:author="Minsu Jeon" w:date="2022-09-18T22:22:00Z"/>
        </w:trPr>
        <w:tc>
          <w:tcPr>
            <w:tcW w:w="2376" w:type="dxa"/>
          </w:tcPr>
          <w:p w14:paraId="47AEAADF" w14:textId="52EA66C5"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7" w:author="Minsu Jeon" w:date="2022-09-18T22:22:00Z"/>
                <w:b/>
                <w:bCs/>
                <w:iCs/>
                <w:noProof/>
                <w:snapToGrid w:val="0"/>
                <w:sz w:val="20"/>
                <w:szCs w:val="20"/>
              </w:rPr>
            </w:pPr>
            <w:del w:id="1838" w:author="Minsu Jeon" w:date="2022-09-18T22:22:00Z">
              <w:r w:rsidRPr="000A4DA7" w:rsidDel="00D9207A">
                <w:rPr>
                  <w:b/>
                  <w:bCs/>
                  <w:iCs/>
                  <w:noProof/>
                  <w:snapToGrid w:val="0"/>
                  <w:sz w:val="20"/>
                  <w:szCs w:val="20"/>
                </w:rPr>
                <w:delText>Strategic Alignment</w:delText>
              </w:r>
            </w:del>
          </w:p>
          <w:p w14:paraId="12DE055B" w14:textId="04E780F9" w:rsidR="00991EEA" w:rsidRPr="00B47562"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9" w:author="Minsu Jeon" w:date="2022-09-18T22:22:00Z"/>
                <w:bCs/>
                <w:i/>
                <w:iCs/>
                <w:snapToGrid w:val="0"/>
                <w:sz w:val="16"/>
                <w:szCs w:val="16"/>
              </w:rPr>
            </w:pPr>
            <w:del w:id="1840" w:author="Minsu Jeon" w:date="2022-09-18T22:22:00Z">
              <w:r w:rsidRPr="00B47562" w:rsidDel="00D9207A">
                <w:rPr>
                  <w:bCs/>
                  <w:i/>
                  <w:iCs/>
                  <w:noProof/>
                  <w:snapToGrid w:val="0"/>
                  <w:sz w:val="16"/>
                  <w:szCs w:val="16"/>
                </w:rPr>
                <w:delText>(See IALA Strategic Vision)</w:delText>
              </w:r>
            </w:del>
          </w:p>
        </w:tc>
        <w:tc>
          <w:tcPr>
            <w:tcW w:w="7230" w:type="dxa"/>
            <w:gridSpan w:val="3"/>
          </w:tcPr>
          <w:p w14:paraId="6A802D74" w14:textId="5AB41B20" w:rsidR="00991EEA" w:rsidDel="00D9207A" w:rsidRDefault="00991EEA" w:rsidP="000F2488">
            <w:pPr>
              <w:pStyle w:val="BodyText3"/>
              <w:spacing w:before="120"/>
              <w:jc w:val="both"/>
              <w:rPr>
                <w:del w:id="1841" w:author="Minsu Jeon" w:date="2022-09-18T22:22:00Z"/>
                <w:i/>
                <w:sz w:val="20"/>
              </w:rPr>
            </w:pPr>
            <w:del w:id="1842" w:author="Minsu Jeon" w:date="2022-09-18T22:22:00Z">
              <w:r w:rsidRPr="00A11A2E" w:rsidDel="00D9207A">
                <w:rPr>
                  <w:b/>
                  <w:sz w:val="20"/>
                </w:rPr>
                <w:delText>Goal</w:delText>
              </w:r>
              <w:r w:rsidRPr="00A11A2E" w:rsidDel="00D9207A">
                <w:rPr>
                  <w:sz w:val="20"/>
                </w:rPr>
                <w:delText xml:space="preserve"> </w:delText>
              </w:r>
            </w:del>
          </w:p>
          <w:p w14:paraId="12B5D073" w14:textId="67E436C8" w:rsidR="00991EEA" w:rsidRPr="00991EEA" w:rsidDel="00D9207A" w:rsidRDefault="00991EEA" w:rsidP="00991EEA">
            <w:pPr>
              <w:pStyle w:val="BodyText3"/>
              <w:spacing w:before="120"/>
              <w:jc w:val="both"/>
              <w:rPr>
                <w:del w:id="1843" w:author="Minsu Jeon" w:date="2022-09-18T22:22:00Z"/>
                <w:b/>
                <w:i/>
                <w:sz w:val="20"/>
              </w:rPr>
            </w:pPr>
            <w:del w:id="1844" w:author="Minsu Jeon" w:date="2022-09-18T22:22:00Z">
              <w:r w:rsidRPr="00A11A2E" w:rsidDel="00D9207A">
                <w:rPr>
                  <w:b/>
                  <w:sz w:val="20"/>
                </w:rPr>
                <w:delText>Strategy</w:delText>
              </w:r>
            </w:del>
          </w:p>
        </w:tc>
      </w:tr>
      <w:tr w:rsidR="00991EEA" w:rsidRPr="00CB4CEA" w:rsidDel="00D9207A" w14:paraId="05EEAFB2" w14:textId="38959630" w:rsidTr="000F2488">
        <w:trPr>
          <w:cantSplit/>
          <w:trHeight w:val="615"/>
          <w:del w:id="1845" w:author="Minsu Jeon" w:date="2022-09-18T22:22:00Z"/>
        </w:trPr>
        <w:tc>
          <w:tcPr>
            <w:tcW w:w="2376" w:type="dxa"/>
          </w:tcPr>
          <w:p w14:paraId="01FD0F93" w14:textId="6B734E8E"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46" w:author="Minsu Jeon" w:date="2022-09-18T22:22:00Z"/>
                <w:b/>
                <w:bCs/>
                <w:iCs/>
                <w:noProof/>
                <w:snapToGrid w:val="0"/>
                <w:sz w:val="20"/>
                <w:szCs w:val="20"/>
              </w:rPr>
            </w:pPr>
            <w:del w:id="1847" w:author="Minsu Jeon" w:date="2022-09-18T22:22:00Z">
              <w:r w:rsidRPr="000A4DA7" w:rsidDel="00D9207A">
                <w:rPr>
                  <w:b/>
                  <w:bCs/>
                  <w:iCs/>
                  <w:noProof/>
                  <w:snapToGrid w:val="0"/>
                  <w:sz w:val="20"/>
                  <w:szCs w:val="20"/>
                </w:rPr>
                <w:delText xml:space="preserve">Scope </w:delText>
              </w:r>
              <w:r w:rsidRPr="000A4DA7" w:rsidDel="00D9207A">
                <w:rPr>
                  <w:b/>
                  <w:bCs/>
                  <w:iCs/>
                  <w:noProof/>
                  <w:snapToGrid w:val="0"/>
                  <w:sz w:val="20"/>
                  <w:szCs w:val="20"/>
                </w:rPr>
                <w:br/>
              </w:r>
            </w:del>
          </w:p>
        </w:tc>
        <w:tc>
          <w:tcPr>
            <w:tcW w:w="7230" w:type="dxa"/>
            <w:gridSpan w:val="3"/>
          </w:tcPr>
          <w:p w14:paraId="326FCBEA" w14:textId="41997E78" w:rsidR="00991EEA" w:rsidRPr="00CB3446"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48" w:author="Minsu Jeon" w:date="2022-09-18T22:22:00Z"/>
                <w:bCs/>
                <w:snapToGrid w:val="0"/>
                <w:sz w:val="20"/>
                <w:szCs w:val="20"/>
              </w:rPr>
            </w:pPr>
          </w:p>
        </w:tc>
      </w:tr>
      <w:tr w:rsidR="00991EEA" w:rsidRPr="00696A73" w:rsidDel="00D9207A" w14:paraId="6C8A6A22" w14:textId="4DB7DB46" w:rsidTr="000F2488">
        <w:trPr>
          <w:cantSplit/>
          <w:trHeight w:val="1399"/>
          <w:del w:id="1849" w:author="Minsu Jeon" w:date="2022-09-18T22:22:00Z"/>
        </w:trPr>
        <w:tc>
          <w:tcPr>
            <w:tcW w:w="2376" w:type="dxa"/>
          </w:tcPr>
          <w:p w14:paraId="30D6F16B" w14:textId="4166F97D"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50" w:author="Minsu Jeon" w:date="2022-09-18T22:22:00Z"/>
                <w:bCs/>
                <w:iCs/>
                <w:snapToGrid w:val="0"/>
                <w:sz w:val="20"/>
                <w:szCs w:val="20"/>
              </w:rPr>
            </w:pPr>
            <w:del w:id="1851" w:author="Minsu Jeon" w:date="2022-09-18T22:22:00Z">
              <w:r w:rsidRPr="00BF71F7" w:rsidDel="00D9207A">
                <w:rPr>
                  <w:b/>
                  <w:bCs/>
                  <w:iCs/>
                  <w:snapToGrid w:val="0"/>
                  <w:sz w:val="20"/>
                  <w:szCs w:val="20"/>
                </w:rPr>
                <w:delText>Brief and concise description of the work to be undertaken and programme mile</w:delText>
              </w:r>
              <w:r w:rsidRPr="00BF71F7" w:rsidDel="00D9207A">
                <w:rPr>
                  <w:b/>
                  <w:bCs/>
                  <w:iCs/>
                  <w:snapToGrid w:val="0"/>
                  <w:sz w:val="20"/>
                  <w:szCs w:val="20"/>
                </w:rPr>
                <w:softHyphen/>
                <w:delText>stones</w:delText>
              </w:r>
              <w:r w:rsidDel="00D9207A">
                <w:rPr>
                  <w:bCs/>
                  <w:iCs/>
                  <w:snapToGrid w:val="0"/>
                  <w:sz w:val="20"/>
                  <w:szCs w:val="20"/>
                </w:rPr>
                <w:delText xml:space="preserve"> (where appropriate).</w:delText>
              </w:r>
            </w:del>
          </w:p>
        </w:tc>
        <w:tc>
          <w:tcPr>
            <w:tcW w:w="7230" w:type="dxa"/>
            <w:gridSpan w:val="3"/>
          </w:tcPr>
          <w:p w14:paraId="5B41208B" w14:textId="267E1351" w:rsidR="00991EEA" w:rsidRPr="004F1D8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52" w:author="Minsu Jeon" w:date="2022-09-18T22:22:00Z"/>
                <w:bCs/>
                <w:iCs/>
                <w:snapToGrid w:val="0"/>
                <w:sz w:val="20"/>
                <w:szCs w:val="20"/>
              </w:rPr>
            </w:pPr>
          </w:p>
        </w:tc>
      </w:tr>
      <w:tr w:rsidR="00991EEA" w:rsidRPr="00CD537D" w:rsidDel="00D9207A" w14:paraId="115D443A" w14:textId="26D2F44A" w:rsidTr="000F2488">
        <w:trPr>
          <w:cantSplit/>
          <w:trHeight w:val="659"/>
          <w:del w:id="1853" w:author="Minsu Jeon" w:date="2022-09-18T22:22:00Z"/>
        </w:trPr>
        <w:tc>
          <w:tcPr>
            <w:tcW w:w="2376" w:type="dxa"/>
          </w:tcPr>
          <w:p w14:paraId="151691F1" w14:textId="10775763"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54" w:author="Minsu Jeon" w:date="2022-09-18T22:22:00Z"/>
                <w:b/>
                <w:bCs/>
                <w:iCs/>
                <w:snapToGrid w:val="0"/>
                <w:sz w:val="20"/>
                <w:szCs w:val="20"/>
              </w:rPr>
            </w:pPr>
            <w:del w:id="1855" w:author="Minsu Jeon" w:date="2022-09-18T22:22:00Z">
              <w:r w:rsidRPr="009F707A" w:rsidDel="00D9207A">
                <w:rPr>
                  <w:b/>
                  <w:bCs/>
                  <w:iCs/>
                  <w:snapToGrid w:val="0"/>
                  <w:sz w:val="20"/>
                  <w:szCs w:val="20"/>
                </w:rPr>
                <w:delText>Expected numbers of sessions for completion</w:delText>
              </w:r>
            </w:del>
          </w:p>
        </w:tc>
        <w:tc>
          <w:tcPr>
            <w:tcW w:w="7230" w:type="dxa"/>
            <w:gridSpan w:val="3"/>
          </w:tcPr>
          <w:p w14:paraId="1DE97A22" w14:textId="7F6811EE" w:rsidR="00991EEA" w:rsidRPr="00991EEA" w:rsidDel="00D9207A" w:rsidRDefault="00991EEA" w:rsidP="000F2488">
            <w:pPr>
              <w:pStyle w:val="BodyText3"/>
              <w:spacing w:before="120"/>
              <w:jc w:val="both"/>
              <w:rPr>
                <w:del w:id="1856" w:author="Minsu Jeon" w:date="2022-09-18T22:22:00Z"/>
                <w:sz w:val="20"/>
                <w:lang w:val="de-DE"/>
              </w:rPr>
            </w:pPr>
            <w:del w:id="1857" w:author="Minsu Jeon" w:date="2022-09-18T22:22:00Z">
              <w:r w:rsidRPr="00991EEA" w:rsidDel="00D9207A">
                <w:rPr>
                  <w:sz w:val="20"/>
                  <w:lang w:val="de-DE"/>
                </w:rPr>
                <w:delText>Session number:</w:delText>
              </w:r>
            </w:del>
          </w:p>
          <w:p w14:paraId="20FF2AF1" w14:textId="1B1FAE1C" w:rsidR="00991EEA" w:rsidRPr="00991EEA" w:rsidDel="00D9207A" w:rsidRDefault="00991EEA" w:rsidP="000F2488">
            <w:pPr>
              <w:pStyle w:val="BodyText3"/>
              <w:tabs>
                <w:tab w:val="left" w:pos="1092"/>
                <w:tab w:val="left" w:pos="2085"/>
                <w:tab w:val="left" w:pos="2935"/>
                <w:tab w:val="left" w:pos="3927"/>
                <w:tab w:val="left" w:pos="4920"/>
                <w:tab w:val="left" w:pos="6054"/>
              </w:tabs>
              <w:spacing w:before="120"/>
              <w:ind w:left="244"/>
              <w:jc w:val="both"/>
              <w:rPr>
                <w:del w:id="1858" w:author="Minsu Jeon" w:date="2022-09-18T22:22:00Z"/>
                <w:sz w:val="20"/>
                <w:lang w:val="de-DE"/>
              </w:rPr>
            </w:pPr>
            <w:del w:id="1859" w:author="Minsu Jeon" w:date="2022-09-18T22:22:00Z">
              <w:r w:rsidRPr="00341A16" w:rsidDel="00D9207A">
                <w:rPr>
                  <w:noProof/>
                  <w:sz w:val="20"/>
                  <w:lang w:val="de-DE" w:eastAsia="de-DE"/>
                </w:rPr>
                <mc:AlternateContent>
                  <mc:Choice Requires="wps">
                    <w:drawing>
                      <wp:anchor distT="0" distB="0" distL="114300" distR="114300" simplePos="0" relativeHeight="251658240" behindDoc="0" locked="0" layoutInCell="1" allowOverlap="1" wp14:anchorId="1AC5942F" wp14:editId="089E16A0">
                        <wp:simplePos x="0" y="0"/>
                        <wp:positionH relativeFrom="column">
                          <wp:posOffset>3699841</wp:posOffset>
                        </wp:positionH>
                        <wp:positionV relativeFrom="paragraph">
                          <wp:posOffset>170180</wp:posOffset>
                        </wp:positionV>
                        <wp:extent cx="274320" cy="274320"/>
                        <wp:effectExtent l="0" t="0" r="11430" b="11430"/>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7AB13" id="Rectangle 365" o:spid="_x0000_s1026" style="position:absolute;margin-left:291.35pt;margin-top:13.4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"/>
                    </w:pict>
                  </mc:Fallback>
                </mc:AlternateContent>
              </w:r>
              <w:r w:rsidRPr="00341A16" w:rsidDel="00D9207A">
                <w:rPr>
                  <w:noProof/>
                  <w:sz w:val="20"/>
                  <w:lang w:val="de-DE" w:eastAsia="de-DE"/>
                </w:rPr>
                <mc:AlternateContent>
                  <mc:Choice Requires="wps">
                    <w:drawing>
                      <wp:anchor distT="0" distB="0" distL="114300" distR="114300" simplePos="0" relativeHeight="251658245" behindDoc="0" locked="0" layoutInCell="1" allowOverlap="1" wp14:anchorId="5AF932CF" wp14:editId="251F1AF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8F1DEE" w14:textId="66D7FCE3"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932CF" id="Rectangle 360" o:spid="_x0000_s1026" style="position:absolute;left:0;text-align:left;margin-left:50.8pt;margin-top:13.3pt;width:21.6pt;height:21.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HIDAIAACA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">
                        <v:textbox>
                          <w:txbxContent>
                            <w:p w14:paraId="388F1DEE" w14:textId="66D7FCE3" w:rsidR="00991EEA" w:rsidRPr="005F1945" w:rsidRDefault="00991EEA" w:rsidP="00991EEA">
                              <w:pPr>
                                <w:rPr>
                                  <w:lang w:val="nl-NL"/>
                                </w:rP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4" behindDoc="0" locked="0" layoutInCell="1" allowOverlap="1" wp14:anchorId="35599766" wp14:editId="4911E398">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39BE9A" w14:textId="04FD15D3"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99766" id="Rectangle 361" o:spid="_x0000_s1027" style="position:absolute;left:0;text-align:left;margin-left:96pt;margin-top:13.3pt;width:21.6pt;height:21.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yXDw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">
                        <v:textbox>
                          <w:txbxContent>
                            <w:p w14:paraId="6239BE9A" w14:textId="04FD15D3"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3" behindDoc="0" locked="0" layoutInCell="1" allowOverlap="1" wp14:anchorId="4E551942" wp14:editId="31B6C70E">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0867E" w14:textId="75F4AF6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51942" id="Rectangle 362" o:spid="_x0000_s1028" style="position:absolute;left:0;text-align:left;margin-left:141.2pt;margin-top:13.3pt;width:21.6pt;height:21.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J5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AuDfJ5&#10;EAIAACcEAAAOAAAAAAAAAAAAAAAAAC4CAABkcnMvZTJvRG9jLnhtbFBLAQItABQABgAIAAAAIQAS&#10;5fw73gAAAAkBAAAPAAAAAAAAAAAAAAAAAGoEAABkcnMvZG93bnJldi54bWxQSwUGAAAAAAQABADz&#10;AAAAdQUAAAAA&#10;">
                        <v:textbox>
                          <w:txbxContent>
                            <w:p w14:paraId="5080867E" w14:textId="75F4AF60"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2" behindDoc="0" locked="0" layoutInCell="1" allowOverlap="1" wp14:anchorId="4BFF21E7" wp14:editId="15C46F24">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8CB17F" w14:textId="263D4481"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F21E7" id="Rectangle 363" o:spid="_x0000_s1029" style="position:absolute;left:0;text-align:left;margin-left:188.95pt;margin-top:13.3pt;width:21.6pt;height:21.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eVEQIAACc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iAHiSwnVgXhFGKeVtouEFvAnZz1NasH9j51AxZn5ZKk317PFIo52UhbLy0grnlvKc4uwkqAKHjgb&#10;xU0Y12HnUDctRZolNizcUj9rnbh+yeqYPk1j6tZxc+K4n+vJ62W/17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I5D&#10;B5URAgAAJwQAAA4AAAAAAAAAAAAAAAAALgIAAGRycy9lMm9Eb2MueG1sUEsBAi0AFAAGAAgAAAAh&#10;ABt+45ffAAAACQEAAA8AAAAAAAAAAAAAAAAAawQAAGRycy9kb3ducmV2LnhtbFBLBQYAAAAABAAE&#10;APMAAAB3BQAAAAA=&#10;">
                        <v:textbox>
                          <w:txbxContent>
                            <w:p w14:paraId="3B8CB17F" w14:textId="263D4481"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1" behindDoc="0" locked="0" layoutInCell="1" allowOverlap="1" wp14:anchorId="2BE871D9" wp14:editId="266AFA0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03E483" w14:textId="286E254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871D9" id="Rectangle 364" o:spid="_x0000_s1030" style="position:absolute;left:0;text-align:left;margin-left:241.9pt;margin-top:13.3pt;width:21.6pt;height:21.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F5+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igHiSwnViXhFGKeVtouEFvAHZz1NasH994NAxZl5b6k3N4vVKo52Ulbrq0grXlrKS4uwkqAKHjgb&#10;xV0Y1+HgUDctRVokNizcUT9rnbh+zmpKn6YxdWvanDjul3ryet7v7U8A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C2g&#10;Xn4RAgAAJwQAAA4AAAAAAAAAAAAAAAAALgIAAGRycy9lMm9Eb2MueG1sUEsBAi0AFAAGAAgAAAAh&#10;AFU57SDfAAAACQEAAA8AAAAAAAAAAAAAAAAAawQAAGRycy9kb3ducmV2LnhtbFBLBQYAAAAABAAE&#10;APMAAAB3BQAAAAA=&#10;">
                        <v:textbox>
                          <w:txbxContent>
                            <w:p w14:paraId="5D03E483" w14:textId="286E2540"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6" behindDoc="0" locked="0" layoutInCell="1" allowOverlap="1" wp14:anchorId="31E0EAA0" wp14:editId="1C95C39C">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D55ADE" w14:textId="346A3B76"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0EAA0" id="Rectangle 366" o:spid="_x0000_s1031" style="position:absolute;left:0;text-align:left;margin-left:2.5pt;margin-top:13.3pt;width:21.6pt;height:21.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uS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jgHiSwnViXhFGKeVtouEFvAHZz1NasH994NAxZl5b6k3N4vVKo52Ulbrq0grXlrKS4uwkqAKHjgb&#10;xV0Y1+HgUDctRVokNizcUT9rnbh+zmpKn6YxdWvanDjul3ryet7v7U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I3uq5IR&#10;AgAAJwQAAA4AAAAAAAAAAAAAAAAALgIAAGRycy9lMm9Eb2MueG1sUEsBAi0AFAAGAAgAAAAhAFO2&#10;BG3cAAAABgEAAA8AAAAAAAAAAAAAAAAAawQAAGRycy9kb3ducmV2LnhtbFBLBQYAAAAABAAEAPMA&#10;AAB0BQAAAAA=&#10;">
                        <v:textbox>
                          <w:txbxContent>
                            <w:p w14:paraId="4ED55ADE" w14:textId="346A3B76" w:rsidR="00991EEA" w:rsidRPr="005F1945" w:rsidRDefault="00991EEA" w:rsidP="00991EEA">
                              <w:pPr>
                                <w:rPr>
                                  <w:lang w:val="nl-NL"/>
                                </w:rPr>
                              </w:pPr>
                            </w:p>
                          </w:txbxContent>
                        </v:textbox>
                      </v:rect>
                    </w:pict>
                  </mc:Fallback>
                </mc:AlternateContent>
              </w:r>
              <w:r w:rsidRPr="00991EEA" w:rsidDel="00D9207A">
                <w:rPr>
                  <w:sz w:val="20"/>
                  <w:lang w:val="de-DE"/>
                </w:rPr>
                <w:delText>nn</w:delText>
              </w:r>
              <w:r w:rsidRPr="00991EEA" w:rsidDel="00D9207A">
                <w:rPr>
                  <w:sz w:val="20"/>
                  <w:lang w:val="de-DE"/>
                </w:rPr>
                <w:tab/>
                <w:delText>nn</w:delText>
              </w:r>
              <w:r w:rsidRPr="00991EEA" w:rsidDel="00D9207A">
                <w:rPr>
                  <w:sz w:val="20"/>
                  <w:lang w:val="de-DE"/>
                </w:rPr>
                <w:tab/>
                <w:delText>nn</w:delText>
              </w:r>
              <w:r w:rsidRPr="00991EEA" w:rsidDel="00D9207A">
                <w:rPr>
                  <w:sz w:val="20"/>
                  <w:lang w:val="de-DE"/>
                </w:rPr>
                <w:tab/>
                <w:delText>nn</w:delText>
              </w:r>
              <w:r w:rsidRPr="00991EEA" w:rsidDel="00D9207A">
                <w:rPr>
                  <w:sz w:val="20"/>
                  <w:lang w:val="de-DE"/>
                </w:rPr>
                <w:tab/>
              </w:r>
              <w:r w:rsidDel="00D9207A">
                <w:rPr>
                  <w:sz w:val="20"/>
                  <w:lang w:val="de-DE"/>
                </w:rPr>
                <w:delText>nn</w:delText>
              </w:r>
              <w:r w:rsidRPr="00991EEA" w:rsidDel="00D9207A">
                <w:rPr>
                  <w:sz w:val="20"/>
                  <w:lang w:val="de-DE"/>
                </w:rPr>
                <w:tab/>
              </w:r>
              <w:r w:rsidDel="00D9207A">
                <w:rPr>
                  <w:sz w:val="20"/>
                  <w:lang w:val="de-DE"/>
                </w:rPr>
                <w:delText>nn                 nn</w:delText>
              </w:r>
            </w:del>
          </w:p>
          <w:p w14:paraId="781F290D" w14:textId="29671A3A" w:rsidR="00991EEA" w:rsidRP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0" w:author="Minsu Jeon" w:date="2022-09-18T22:22:00Z"/>
                <w:bCs/>
                <w:iCs/>
                <w:snapToGrid w:val="0"/>
                <w:sz w:val="20"/>
                <w:szCs w:val="20"/>
                <w:lang w:val="de-DE"/>
              </w:rPr>
            </w:pPr>
          </w:p>
          <w:p w14:paraId="5E76DF31" w14:textId="7365E36E" w:rsidR="00991EEA" w:rsidRP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1" w:author="Minsu Jeon" w:date="2022-09-18T22:22:00Z"/>
                <w:bCs/>
                <w:iCs/>
                <w:snapToGrid w:val="0"/>
                <w:sz w:val="20"/>
                <w:szCs w:val="20"/>
                <w:lang w:val="de-DE"/>
              </w:rPr>
            </w:pPr>
          </w:p>
        </w:tc>
      </w:tr>
      <w:tr w:rsidR="00991EEA" w:rsidRPr="00696A73" w:rsidDel="00D9207A" w14:paraId="76C94156" w14:textId="6FD4AF79" w:rsidTr="000F2488">
        <w:trPr>
          <w:cantSplit/>
          <w:trHeight w:val="342"/>
          <w:del w:id="1862" w:author="Minsu Jeon" w:date="2022-09-18T22:22:00Z"/>
        </w:trPr>
        <w:tc>
          <w:tcPr>
            <w:tcW w:w="2376" w:type="dxa"/>
            <w:shd w:val="clear" w:color="auto" w:fill="DDD9C3" w:themeFill="background2" w:themeFillShade="E6"/>
          </w:tcPr>
          <w:p w14:paraId="420F2E5A" w14:textId="43776EF4" w:rsidR="00991EEA"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63" w:author="Minsu Jeon" w:date="2022-09-18T22:22:00Z"/>
                <w:b/>
                <w:bCs/>
                <w:iCs/>
                <w:snapToGrid w:val="0"/>
                <w:sz w:val="20"/>
                <w:szCs w:val="20"/>
              </w:rPr>
            </w:pPr>
            <w:del w:id="1864" w:author="Minsu Jeon" w:date="2022-09-18T22:22:00Z">
              <w:r w:rsidDel="00D9207A">
                <w:rPr>
                  <w:b/>
                  <w:bCs/>
                  <w:iCs/>
                  <w:snapToGrid w:val="0"/>
                  <w:sz w:val="20"/>
                  <w:szCs w:val="20"/>
                </w:rPr>
                <w:delText>Committee notes</w:delText>
              </w:r>
            </w:del>
          </w:p>
        </w:tc>
        <w:tc>
          <w:tcPr>
            <w:tcW w:w="2410" w:type="dxa"/>
            <w:shd w:val="clear" w:color="auto" w:fill="DDD9C3" w:themeFill="background2" w:themeFillShade="E6"/>
          </w:tcPr>
          <w:p w14:paraId="5B71FEE5" w14:textId="06A7F8EE" w:rsid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5" w:author="Minsu Jeon" w:date="2022-09-18T22:22:00Z"/>
                <w:b/>
                <w:bCs/>
                <w:iCs/>
                <w:snapToGrid w:val="0"/>
                <w:sz w:val="20"/>
                <w:szCs w:val="20"/>
              </w:rPr>
            </w:pPr>
            <w:del w:id="1866" w:author="Minsu Jeon" w:date="2022-09-18T22:22:00Z">
              <w:r w:rsidDel="00D9207A">
                <w:rPr>
                  <w:b/>
                  <w:bCs/>
                  <w:iCs/>
                  <w:snapToGrid w:val="0"/>
                  <w:sz w:val="20"/>
                  <w:szCs w:val="20"/>
                </w:rPr>
                <w:delText>Origins</w:delText>
              </w:r>
            </w:del>
          </w:p>
        </w:tc>
        <w:tc>
          <w:tcPr>
            <w:tcW w:w="4820" w:type="dxa"/>
            <w:gridSpan w:val="2"/>
            <w:shd w:val="clear" w:color="auto" w:fill="DDD9C3" w:themeFill="background2" w:themeFillShade="E6"/>
          </w:tcPr>
          <w:p w14:paraId="3F4C8CFB" w14:textId="75058538" w:rsidR="00991EEA" w:rsidRPr="00E42681"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7" w:author="Minsu Jeon" w:date="2022-09-18T22:22:00Z"/>
                <w:bCs/>
                <w:iCs/>
                <w:snapToGrid w:val="0"/>
                <w:sz w:val="20"/>
                <w:szCs w:val="20"/>
              </w:rPr>
            </w:pPr>
          </w:p>
        </w:tc>
      </w:tr>
      <w:tr w:rsidR="00991EEA" w:rsidRPr="00696A73" w:rsidDel="00D9207A" w14:paraId="6B1D2C0B" w14:textId="1348F85F" w:rsidTr="000F2488">
        <w:trPr>
          <w:cantSplit/>
          <w:trHeight w:val="342"/>
          <w:del w:id="1868" w:author="Minsu Jeon" w:date="2022-09-18T22:22:00Z"/>
        </w:trPr>
        <w:tc>
          <w:tcPr>
            <w:tcW w:w="2376" w:type="dxa"/>
            <w:vMerge w:val="restart"/>
            <w:shd w:val="clear" w:color="auto" w:fill="DDD9C3" w:themeFill="background2" w:themeFillShade="E6"/>
          </w:tcPr>
          <w:p w14:paraId="21DC7D60" w14:textId="4D5CB828"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69" w:author="Minsu Jeon" w:date="2022-09-18T22:22:00Z"/>
                <w:b/>
                <w:bCs/>
                <w:iCs/>
                <w:snapToGrid w:val="0"/>
                <w:sz w:val="20"/>
                <w:szCs w:val="20"/>
              </w:rPr>
            </w:pPr>
          </w:p>
        </w:tc>
        <w:tc>
          <w:tcPr>
            <w:tcW w:w="2410" w:type="dxa"/>
            <w:shd w:val="clear" w:color="auto" w:fill="DDD9C3" w:themeFill="background2" w:themeFillShade="E6"/>
          </w:tcPr>
          <w:p w14:paraId="22C28C8A" w14:textId="36F87A9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0" w:author="Minsu Jeon" w:date="2022-09-18T22:22:00Z"/>
                <w:b/>
                <w:bCs/>
                <w:iCs/>
                <w:snapToGrid w:val="0"/>
                <w:sz w:val="20"/>
                <w:szCs w:val="20"/>
              </w:rPr>
            </w:pPr>
            <w:del w:id="1871" w:author="Minsu Jeon" w:date="2022-09-18T22:22:00Z">
              <w:r w:rsidDel="00D9207A">
                <w:rPr>
                  <w:b/>
                  <w:bCs/>
                  <w:iCs/>
                  <w:snapToGrid w:val="0"/>
                  <w:sz w:val="20"/>
                  <w:szCs w:val="20"/>
                </w:rPr>
                <w:delText>Agreed by session</w:delText>
              </w:r>
            </w:del>
          </w:p>
        </w:tc>
        <w:tc>
          <w:tcPr>
            <w:tcW w:w="2268" w:type="dxa"/>
            <w:shd w:val="clear" w:color="auto" w:fill="DDD9C3" w:themeFill="background2" w:themeFillShade="E6"/>
          </w:tcPr>
          <w:p w14:paraId="1C965A9C" w14:textId="33FB6AE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2" w:author="Minsu Jeon" w:date="2022-09-18T22:22:00Z"/>
                <w:b/>
                <w:bCs/>
                <w:iCs/>
                <w:snapToGrid w:val="0"/>
                <w:sz w:val="20"/>
                <w:szCs w:val="20"/>
              </w:rPr>
            </w:pPr>
            <w:del w:id="1873" w:author="Minsu Jeon" w:date="2022-09-18T22:22:00Z">
              <w:r w:rsidDel="00D9207A">
                <w:rPr>
                  <w:b/>
                  <w:bCs/>
                  <w:iCs/>
                  <w:snapToGrid w:val="0"/>
                  <w:sz w:val="20"/>
                  <w:szCs w:val="20"/>
                </w:rPr>
                <w:delText>TD#</w:delText>
              </w:r>
            </w:del>
          </w:p>
        </w:tc>
        <w:tc>
          <w:tcPr>
            <w:tcW w:w="2552" w:type="dxa"/>
            <w:shd w:val="clear" w:color="auto" w:fill="DDD9C3" w:themeFill="background2" w:themeFillShade="E6"/>
          </w:tcPr>
          <w:p w14:paraId="4F1EC94B" w14:textId="61A1B27B"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4" w:author="Minsu Jeon" w:date="2022-09-18T22:22:00Z"/>
                <w:b/>
                <w:bCs/>
                <w:iCs/>
                <w:snapToGrid w:val="0"/>
                <w:sz w:val="20"/>
                <w:szCs w:val="20"/>
              </w:rPr>
            </w:pPr>
            <w:del w:id="1875" w:author="Minsu Jeon" w:date="2022-09-18T22:22:00Z">
              <w:r w:rsidDel="00D9207A">
                <w:rPr>
                  <w:b/>
                  <w:bCs/>
                  <w:iCs/>
                  <w:snapToGrid w:val="0"/>
                  <w:sz w:val="20"/>
                  <w:szCs w:val="20"/>
                </w:rPr>
                <w:delText>Comments</w:delText>
              </w:r>
            </w:del>
          </w:p>
        </w:tc>
      </w:tr>
      <w:tr w:rsidR="00991EEA" w:rsidRPr="00696A73" w:rsidDel="00D9207A" w14:paraId="0911F15B" w14:textId="24848F86" w:rsidTr="000F2488">
        <w:trPr>
          <w:cantSplit/>
          <w:trHeight w:val="489"/>
          <w:del w:id="1876" w:author="Minsu Jeon" w:date="2022-09-18T22:22:00Z"/>
        </w:trPr>
        <w:tc>
          <w:tcPr>
            <w:tcW w:w="2376" w:type="dxa"/>
            <w:vMerge/>
            <w:shd w:val="clear" w:color="auto" w:fill="DDD9C3" w:themeFill="background2" w:themeFillShade="E6"/>
          </w:tcPr>
          <w:p w14:paraId="592F8E1E" w14:textId="716D0643"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del w:id="1877" w:author="Minsu Jeon" w:date="2022-09-18T22:22:00Z"/>
                <w:bCs/>
                <w:iCs/>
                <w:snapToGrid w:val="0"/>
                <w:sz w:val="20"/>
                <w:szCs w:val="20"/>
              </w:rPr>
            </w:pPr>
          </w:p>
        </w:tc>
        <w:tc>
          <w:tcPr>
            <w:tcW w:w="2410" w:type="dxa"/>
            <w:shd w:val="clear" w:color="auto" w:fill="DDD9C3" w:themeFill="background2" w:themeFillShade="E6"/>
          </w:tcPr>
          <w:p w14:paraId="18539318" w14:textId="7E96298E"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del w:id="1878" w:author="Minsu Jeon" w:date="2022-09-18T22:22:00Z"/>
                <w:bCs/>
                <w:iCs/>
                <w:snapToGrid w:val="0"/>
                <w:sz w:val="16"/>
                <w:szCs w:val="16"/>
              </w:rPr>
            </w:pPr>
          </w:p>
        </w:tc>
        <w:tc>
          <w:tcPr>
            <w:tcW w:w="2268" w:type="dxa"/>
            <w:shd w:val="clear" w:color="auto" w:fill="DDD9C3" w:themeFill="background2" w:themeFillShade="E6"/>
          </w:tcPr>
          <w:p w14:paraId="554518A5" w14:textId="61C5181B"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del w:id="1879" w:author="Minsu Jeon" w:date="2022-09-18T22:22:00Z"/>
                <w:bCs/>
                <w:iCs/>
                <w:snapToGrid w:val="0"/>
                <w:sz w:val="20"/>
                <w:szCs w:val="20"/>
              </w:rPr>
            </w:pPr>
          </w:p>
        </w:tc>
        <w:tc>
          <w:tcPr>
            <w:tcW w:w="2552" w:type="dxa"/>
            <w:shd w:val="clear" w:color="auto" w:fill="DDD9C3" w:themeFill="background2" w:themeFillShade="E6"/>
          </w:tcPr>
          <w:p w14:paraId="6C6F68BC" w14:textId="613AB6D2"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del w:id="1880" w:author="Minsu Jeon" w:date="2022-09-18T22:22:00Z"/>
                <w:bCs/>
                <w:iCs/>
                <w:snapToGrid w:val="0"/>
                <w:sz w:val="20"/>
                <w:szCs w:val="20"/>
              </w:rPr>
            </w:pPr>
          </w:p>
        </w:tc>
      </w:tr>
      <w:tr w:rsidR="00991EEA" w:rsidRPr="00696A73" w:rsidDel="00D9207A" w14:paraId="2F59EED3" w14:textId="051D815C" w:rsidTr="00D25B85">
        <w:trPr>
          <w:cantSplit/>
          <w:trHeight w:val="489"/>
          <w:del w:id="1881" w:author="Minsu Jeon" w:date="2022-09-18T22:22:00Z"/>
        </w:trPr>
        <w:tc>
          <w:tcPr>
            <w:tcW w:w="2376" w:type="dxa"/>
            <w:shd w:val="clear" w:color="auto" w:fill="DDD9C3" w:themeFill="background2" w:themeFillShade="E6"/>
          </w:tcPr>
          <w:p w14:paraId="1064E9AF" w14:textId="0C82DD7A"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1882" w:author="Minsu Jeon" w:date="2022-09-18T22:22:00Z"/>
                <w:bCs/>
                <w:iCs/>
                <w:snapToGrid w:val="0"/>
                <w:sz w:val="20"/>
                <w:szCs w:val="20"/>
              </w:rPr>
            </w:pPr>
          </w:p>
        </w:tc>
        <w:tc>
          <w:tcPr>
            <w:tcW w:w="2410" w:type="dxa"/>
            <w:shd w:val="clear" w:color="auto" w:fill="DDD9C3" w:themeFill="background2" w:themeFillShade="E6"/>
          </w:tcPr>
          <w:p w14:paraId="7E4565E6" w14:textId="61777934" w:rsidR="00991EEA" w:rsidRPr="00991EEA" w:rsidDel="00D9207A" w:rsidRDefault="00991EEA" w:rsidP="00991E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83" w:author="Minsu Jeon" w:date="2022-09-18T22:22:00Z"/>
                <w:b/>
                <w:bCs/>
                <w:iCs/>
                <w:snapToGrid w:val="0"/>
                <w:sz w:val="20"/>
                <w:szCs w:val="20"/>
              </w:rPr>
            </w:pPr>
            <w:del w:id="1884" w:author="Minsu Jeon" w:date="2022-09-18T22:22:00Z">
              <w:r w:rsidRPr="001C6236" w:rsidDel="00D9207A">
                <w:rPr>
                  <w:b/>
                  <w:bCs/>
                  <w:iCs/>
                  <w:snapToGrid w:val="0"/>
                  <w:sz w:val="20"/>
                  <w:szCs w:val="20"/>
                </w:rPr>
                <w:delText>Approved by Council</w:delText>
              </w:r>
            </w:del>
          </w:p>
        </w:tc>
        <w:tc>
          <w:tcPr>
            <w:tcW w:w="4820" w:type="dxa"/>
            <w:gridSpan w:val="2"/>
            <w:shd w:val="clear" w:color="auto" w:fill="DDD9C3" w:themeFill="background2" w:themeFillShade="E6"/>
          </w:tcPr>
          <w:p w14:paraId="18F2A2BD" w14:textId="3F71A040"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del w:id="1885" w:author="Minsu Jeon" w:date="2022-09-18T22:22:00Z"/>
                <w:bCs/>
                <w:iCs/>
                <w:snapToGrid w:val="0"/>
                <w:sz w:val="16"/>
                <w:szCs w:val="16"/>
              </w:rPr>
            </w:pPr>
          </w:p>
        </w:tc>
      </w:tr>
      <w:tr w:rsidR="00991EEA" w:rsidRPr="00696A73" w:rsidDel="00D9207A" w14:paraId="1CFAC235" w14:textId="610D08C2" w:rsidTr="000F2488">
        <w:trPr>
          <w:cantSplit/>
          <w:trHeight w:val="489"/>
          <w:del w:id="1886" w:author="Minsu Jeon" w:date="2022-09-18T22:22:00Z"/>
        </w:trPr>
        <w:tc>
          <w:tcPr>
            <w:tcW w:w="2376" w:type="dxa"/>
            <w:shd w:val="clear" w:color="auto" w:fill="DDD9C3" w:themeFill="background2" w:themeFillShade="E6"/>
          </w:tcPr>
          <w:p w14:paraId="282BD70A" w14:textId="57F84C2F"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1887" w:author="Minsu Jeon" w:date="2022-09-18T22:22:00Z"/>
                <w:bCs/>
                <w:iCs/>
                <w:snapToGrid w:val="0"/>
                <w:sz w:val="20"/>
                <w:szCs w:val="20"/>
              </w:rPr>
            </w:pPr>
          </w:p>
        </w:tc>
        <w:tc>
          <w:tcPr>
            <w:tcW w:w="2410" w:type="dxa"/>
            <w:shd w:val="clear" w:color="auto" w:fill="DDD9C3" w:themeFill="background2" w:themeFillShade="E6"/>
          </w:tcPr>
          <w:p w14:paraId="61505C06" w14:textId="7E763E77" w:rsidR="00991EEA" w:rsidRPr="001C6236"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88" w:author="Minsu Jeon" w:date="2022-09-18T22:22:00Z"/>
                <w:b/>
                <w:bCs/>
                <w:iCs/>
                <w:snapToGrid w:val="0"/>
                <w:sz w:val="20"/>
                <w:szCs w:val="20"/>
              </w:rPr>
            </w:pPr>
            <w:del w:id="1889" w:author="Minsu Jeon" w:date="2022-09-18T22:22:00Z">
              <w:r w:rsidDel="00D9207A">
                <w:rPr>
                  <w:b/>
                  <w:bCs/>
                  <w:iCs/>
                  <w:snapToGrid w:val="0"/>
                  <w:sz w:val="20"/>
                  <w:szCs w:val="20"/>
                </w:rPr>
                <w:delText>Revision Notes:</w:delText>
              </w:r>
            </w:del>
          </w:p>
        </w:tc>
        <w:tc>
          <w:tcPr>
            <w:tcW w:w="4820" w:type="dxa"/>
            <w:gridSpan w:val="2"/>
            <w:shd w:val="clear" w:color="auto" w:fill="DDD9C3" w:themeFill="background2" w:themeFillShade="E6"/>
          </w:tcPr>
          <w:p w14:paraId="63C879EF" w14:textId="19475823"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90" w:author="Minsu Jeon" w:date="2022-09-18T22:22:00Z"/>
                <w:rFonts w:cs="Arial"/>
                <w:bCs/>
                <w:iCs/>
                <w:snapToGrid w:val="0"/>
                <w:sz w:val="16"/>
                <w:szCs w:val="16"/>
              </w:rPr>
            </w:pPr>
          </w:p>
        </w:tc>
      </w:tr>
    </w:tbl>
    <w:p w14:paraId="4A7BF657" w14:textId="01A65DBE" w:rsidR="004D1D85" w:rsidRPr="007A395D" w:rsidDel="00D9207A" w:rsidRDefault="004D1D85" w:rsidP="004D1D85">
      <w:pPr>
        <w:pStyle w:val="Appendix"/>
        <w:numPr>
          <w:ilvl w:val="0"/>
          <w:numId w:val="0"/>
        </w:numPr>
        <w:rPr>
          <w:del w:id="1891" w:author="Minsu Jeon" w:date="2022-09-18T22:22:00Z"/>
          <w:rFonts w:ascii="Calibri" w:hAnsi="Calibri"/>
        </w:rPr>
        <w:sectPr w:rsidR="004D1D85" w:rsidRPr="007A395D" w:rsidDel="00D9207A" w:rsidSect="006F15E0">
          <w:pgSz w:w="11906" w:h="16838"/>
          <w:pgMar w:top="1134" w:right="1134" w:bottom="1134" w:left="1134" w:header="709" w:footer="709" w:gutter="0"/>
          <w:cols w:space="708"/>
          <w:docGrid w:linePitch="360"/>
        </w:sectPr>
      </w:pPr>
    </w:p>
    <w:p w14:paraId="3995E178" w14:textId="173DAF5C" w:rsidR="00A96B2F" w:rsidRPr="00A96B2F" w:rsidRDefault="00A96B2F">
      <w:pPr>
        <w:pStyle w:val="Heading1"/>
        <w:numPr>
          <w:ilvl w:val="0"/>
          <w:numId w:val="0"/>
        </w:numPr>
        <w:rPr>
          <w:ins w:id="1892" w:author="Minsu Jeon" w:date="2022-09-14T14:01:00Z"/>
          <w:rFonts w:eastAsiaTheme="minorEastAsia"/>
          <w:rPrChange w:id="1893" w:author="Minsu Jeon" w:date="2022-09-14T14:02:00Z">
            <w:rPr>
              <w:ins w:id="1894" w:author="Minsu Jeon" w:date="2022-09-14T14:01:00Z"/>
              <w:lang w:eastAsia="en-GB"/>
            </w:rPr>
          </w:rPrChange>
        </w:rPr>
        <w:pPrChange w:id="1895" w:author="Minsu Jeon" w:date="2022-09-14T14:02:00Z">
          <w:pPr>
            <w:pStyle w:val="BodyText"/>
          </w:pPr>
        </w:pPrChange>
      </w:pPr>
      <w:ins w:id="1896" w:author="Minsu Jeon" w:date="2022-09-14T14:01:00Z">
        <w:r w:rsidRPr="00FF3A3F">
          <w:rPr>
            <w:rFonts w:eastAsiaTheme="minorEastAsia"/>
          </w:rPr>
          <w:lastRenderedPageBreak/>
          <w:t>TASK</w:t>
        </w:r>
        <w:r>
          <w:rPr>
            <w:rFonts w:eastAsiaTheme="minorEastAsia"/>
          </w:rPr>
          <w:t xml:space="preserve"> n.n.n</w:t>
        </w:r>
        <w:r>
          <w:rPr>
            <w:rFonts w:eastAsiaTheme="minorEastAsia"/>
          </w:rPr>
          <w:tab/>
        </w:r>
        <w:r>
          <w:t>title</w:t>
        </w:r>
      </w:ins>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96B2F" w:rsidRPr="007810AA" w14:paraId="7F8C8BD3" w14:textId="77777777" w:rsidTr="00C36F04">
        <w:trPr>
          <w:cantSplit/>
          <w:trHeight w:val="428"/>
          <w:ins w:id="1897" w:author="Minsu Jeon" w:date="2022-09-14T14:01:00Z"/>
        </w:trPr>
        <w:tc>
          <w:tcPr>
            <w:tcW w:w="9606" w:type="dxa"/>
            <w:gridSpan w:val="4"/>
            <w:shd w:val="clear" w:color="auto" w:fill="DDD9C3"/>
          </w:tcPr>
          <w:p w14:paraId="10DCBEB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1898" w:author="Minsu Jeon" w:date="2022-09-14T14:01:00Z"/>
                <w:bCs/>
                <w:iCs/>
                <w:snapToGrid w:val="0"/>
                <w:sz w:val="20"/>
                <w:szCs w:val="20"/>
                <w:lang w:eastAsia="zh-CN"/>
              </w:rPr>
            </w:pPr>
            <w:ins w:id="1899" w:author="Minsu Jeon" w:date="2022-09-14T14:01:00Z">
              <w:r>
                <w:rPr>
                  <w:b/>
                  <w:bCs/>
                  <w:iCs/>
                  <w:snapToGrid w:val="0"/>
                  <w:lang w:eastAsia="zh-CN"/>
                </w:rPr>
                <w:t>[ARM/ENG/ENAV/VTS]</w:t>
              </w:r>
              <w:r w:rsidRPr="007810AA">
                <w:rPr>
                  <w:rFonts w:cs="Arial"/>
                  <w:b/>
                  <w:bCs/>
                  <w:iCs/>
                  <w:snapToGrid w:val="0"/>
                  <w:lang w:eastAsia="zh-CN"/>
                </w:rPr>
                <w:t xml:space="preserve"> </w:t>
              </w:r>
              <w:r w:rsidRPr="007810AA">
                <w:rPr>
                  <w:rFonts w:eastAsia="SimSun" w:cs="Arial"/>
                  <w:b/>
                  <w:bCs/>
                  <w:iCs/>
                  <w:snapToGrid w:val="0"/>
                  <w:lang w:eastAsia="zh-CN"/>
                </w:rPr>
                <w:t>COMMITTEE WORK PLAN</w:t>
              </w:r>
              <w:r w:rsidRPr="007810AA">
                <w:rPr>
                  <w:rFonts w:ascii="SimSun" w:eastAsia="SimSun" w:hAnsi="SimSun" w:cs="SimSun"/>
                  <w:b/>
                  <w:bCs/>
                  <w:iCs/>
                  <w:snapToGrid w:val="0"/>
                  <w:lang w:eastAsia="zh-CN"/>
                </w:rPr>
                <w:t xml:space="preserve"> </w:t>
              </w:r>
              <w:r w:rsidRPr="007810AA">
                <w:rPr>
                  <w:b/>
                  <w:bCs/>
                  <w:iCs/>
                  <w:snapToGrid w:val="0"/>
                  <w:lang w:eastAsia="zh-CN"/>
                </w:rPr>
                <w:t>2023-2027</w:t>
              </w:r>
            </w:ins>
          </w:p>
        </w:tc>
      </w:tr>
      <w:tr w:rsidR="00A96B2F" w:rsidRPr="007810AA" w14:paraId="5E57D02A" w14:textId="77777777" w:rsidTr="00C36F04">
        <w:trPr>
          <w:cantSplit/>
          <w:trHeight w:val="428"/>
          <w:ins w:id="1900" w:author="Minsu Jeon" w:date="2022-09-14T14:01:00Z"/>
        </w:trPr>
        <w:tc>
          <w:tcPr>
            <w:tcW w:w="2235" w:type="dxa"/>
            <w:shd w:val="clear" w:color="auto" w:fill="auto"/>
          </w:tcPr>
          <w:p w14:paraId="4DDD23B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1" w:author="Minsu Jeon" w:date="2022-09-14T14:01:00Z"/>
                <w:b/>
                <w:bCs/>
                <w:iCs/>
                <w:snapToGrid w:val="0"/>
                <w:sz w:val="20"/>
                <w:szCs w:val="20"/>
              </w:rPr>
            </w:pPr>
            <w:ins w:id="1902" w:author="Minsu Jeon" w:date="2022-09-14T14:01:00Z">
              <w:r w:rsidRPr="007810AA">
                <w:rPr>
                  <w:b/>
                  <w:bCs/>
                  <w:iCs/>
                  <w:snapToGrid w:val="0"/>
                  <w:sz w:val="20"/>
                  <w:szCs w:val="20"/>
                </w:rPr>
                <w:t>Standard No</w:t>
              </w:r>
            </w:ins>
          </w:p>
        </w:tc>
        <w:tc>
          <w:tcPr>
            <w:tcW w:w="7371" w:type="dxa"/>
            <w:gridSpan w:val="3"/>
            <w:shd w:val="clear" w:color="auto" w:fill="auto"/>
          </w:tcPr>
          <w:p w14:paraId="37AF6238"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3" w:author="Minsu Jeon" w:date="2022-09-14T14:01:00Z"/>
                <w:sz w:val="20"/>
                <w:szCs w:val="20"/>
              </w:rPr>
            </w:pPr>
          </w:p>
        </w:tc>
      </w:tr>
      <w:tr w:rsidR="00A96B2F" w:rsidRPr="007810AA" w14:paraId="3E2CB196" w14:textId="77777777" w:rsidTr="00C36F04">
        <w:trPr>
          <w:cantSplit/>
          <w:trHeight w:val="491"/>
          <w:ins w:id="1904" w:author="Minsu Jeon" w:date="2022-09-14T14:01:00Z"/>
        </w:trPr>
        <w:tc>
          <w:tcPr>
            <w:tcW w:w="2235" w:type="dxa"/>
            <w:shd w:val="clear" w:color="auto" w:fill="auto"/>
          </w:tcPr>
          <w:p w14:paraId="69D9C295"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5" w:author="Minsu Jeon" w:date="2022-09-14T14:01:00Z"/>
                <w:b/>
                <w:bCs/>
                <w:iCs/>
                <w:snapToGrid w:val="0"/>
                <w:sz w:val="20"/>
                <w:szCs w:val="20"/>
              </w:rPr>
            </w:pPr>
            <w:ins w:id="1906" w:author="Minsu Jeon" w:date="2022-09-14T14:01:00Z">
              <w:r w:rsidRPr="007810AA">
                <w:rPr>
                  <w:b/>
                  <w:bCs/>
                  <w:iCs/>
                  <w:snapToGrid w:val="0"/>
                  <w:sz w:val="20"/>
                  <w:szCs w:val="20"/>
                </w:rPr>
                <w:t>Topic Area/Scope</w:t>
              </w:r>
            </w:ins>
          </w:p>
          <w:p w14:paraId="620ABA79"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7" w:author="Minsu Jeon" w:date="2022-09-14T14:01:00Z"/>
                <w:b/>
                <w:bCs/>
                <w:iCs/>
                <w:snapToGrid w:val="0"/>
                <w:sz w:val="20"/>
                <w:szCs w:val="20"/>
              </w:rPr>
            </w:pPr>
            <w:ins w:id="1908" w:author="Minsu Jeon" w:date="2022-09-14T14:01:00Z">
              <w:r w:rsidRPr="007810AA">
                <w:rPr>
                  <w:bCs/>
                  <w:i/>
                  <w:iCs/>
                  <w:noProof/>
                  <w:snapToGrid w:val="0"/>
                  <w:sz w:val="16"/>
                  <w:szCs w:val="16"/>
                </w:rPr>
                <w:t>(See Standard or Work Programme 2023-2028)</w:t>
              </w:r>
            </w:ins>
          </w:p>
        </w:tc>
        <w:tc>
          <w:tcPr>
            <w:tcW w:w="7371" w:type="dxa"/>
            <w:gridSpan w:val="3"/>
            <w:shd w:val="clear" w:color="auto" w:fill="auto"/>
          </w:tcPr>
          <w:p w14:paraId="50A0A6D2" w14:textId="77777777" w:rsidR="00A96B2F" w:rsidRPr="007810AA" w:rsidRDefault="00A96B2F" w:rsidP="00C36F04">
            <w:pPr>
              <w:spacing w:before="60" w:after="120"/>
              <w:rPr>
                <w:ins w:id="1909" w:author="Minsu Jeon" w:date="2022-09-14T14:01:00Z"/>
                <w:sz w:val="20"/>
                <w:szCs w:val="20"/>
              </w:rPr>
            </w:pPr>
          </w:p>
        </w:tc>
      </w:tr>
      <w:tr w:rsidR="00A96B2F" w:rsidRPr="007810AA" w14:paraId="4EC554C1" w14:textId="77777777" w:rsidTr="00C36F04">
        <w:trPr>
          <w:cantSplit/>
          <w:trHeight w:val="854"/>
          <w:ins w:id="1910" w:author="Minsu Jeon" w:date="2022-09-14T14:01:00Z"/>
        </w:trPr>
        <w:tc>
          <w:tcPr>
            <w:tcW w:w="2235" w:type="dxa"/>
          </w:tcPr>
          <w:p w14:paraId="53A5A587"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11" w:author="Minsu Jeon" w:date="2022-09-14T14:01:00Z"/>
                <w:b/>
                <w:bCs/>
                <w:iCs/>
                <w:noProof/>
                <w:snapToGrid w:val="0"/>
                <w:sz w:val="20"/>
                <w:szCs w:val="20"/>
              </w:rPr>
            </w:pPr>
            <w:ins w:id="1912" w:author="Minsu Jeon" w:date="2022-09-14T14:01:00Z">
              <w:r w:rsidRPr="007810AA">
                <w:rPr>
                  <w:b/>
                  <w:bCs/>
                  <w:iCs/>
                  <w:noProof/>
                  <w:snapToGrid w:val="0"/>
                  <w:sz w:val="20"/>
                  <w:szCs w:val="20"/>
                </w:rPr>
                <w:t>Strategic Alignment</w:t>
              </w:r>
            </w:ins>
          </w:p>
          <w:p w14:paraId="14CC0450"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13" w:author="Minsu Jeon" w:date="2022-09-14T14:01:00Z"/>
                <w:b/>
                <w:bCs/>
                <w:iCs/>
                <w:noProof/>
                <w:snapToGrid w:val="0"/>
                <w:sz w:val="20"/>
                <w:szCs w:val="20"/>
              </w:rPr>
            </w:pPr>
            <w:ins w:id="1914" w:author="Minsu Jeon" w:date="2022-09-14T14:01:00Z">
              <w:r w:rsidRPr="007810AA">
                <w:rPr>
                  <w:bCs/>
                  <w:i/>
                  <w:iCs/>
                  <w:noProof/>
                  <w:snapToGrid w:val="0"/>
                  <w:sz w:val="16"/>
                  <w:szCs w:val="16"/>
                </w:rPr>
                <w:t>(See IALA Strategic Vision)</w:t>
              </w:r>
            </w:ins>
          </w:p>
        </w:tc>
        <w:tc>
          <w:tcPr>
            <w:tcW w:w="7371" w:type="dxa"/>
            <w:gridSpan w:val="3"/>
          </w:tcPr>
          <w:p w14:paraId="71CE237D" w14:textId="77777777" w:rsidR="00A96B2F" w:rsidRPr="007810AA" w:rsidRDefault="00A96B2F" w:rsidP="00C36F04">
            <w:pPr>
              <w:pStyle w:val="BodyText3"/>
              <w:spacing w:before="60"/>
              <w:jc w:val="both"/>
              <w:rPr>
                <w:ins w:id="1915" w:author="Minsu Jeon" w:date="2022-09-14T14:01:00Z"/>
                <w:i/>
                <w:sz w:val="20"/>
              </w:rPr>
            </w:pPr>
            <w:ins w:id="1916" w:author="Minsu Jeon" w:date="2022-09-14T14:01:00Z">
              <w:r w:rsidRPr="007810AA">
                <w:rPr>
                  <w:b/>
                  <w:sz w:val="20"/>
                </w:rPr>
                <w:t xml:space="preserve">Goal: </w:t>
              </w:r>
            </w:ins>
          </w:p>
          <w:p w14:paraId="0C34559E" w14:textId="77777777" w:rsidR="00A96B2F" w:rsidRPr="007810AA" w:rsidRDefault="00A96B2F" w:rsidP="00C36F04">
            <w:pPr>
              <w:pStyle w:val="BodyText3"/>
              <w:spacing w:before="60"/>
              <w:jc w:val="both"/>
              <w:rPr>
                <w:ins w:id="1917" w:author="Minsu Jeon" w:date="2022-09-14T14:01:00Z"/>
                <w:snapToGrid w:val="0"/>
              </w:rPr>
            </w:pPr>
            <w:ins w:id="1918" w:author="Minsu Jeon" w:date="2022-09-14T14:01:00Z">
              <w:r w:rsidRPr="007810AA">
                <w:rPr>
                  <w:b/>
                  <w:sz w:val="20"/>
                </w:rPr>
                <w:t xml:space="preserve">Strategy: </w:t>
              </w:r>
            </w:ins>
          </w:p>
        </w:tc>
      </w:tr>
      <w:tr w:rsidR="00A96B2F" w:rsidRPr="007810AA" w:rsidDel="008148A0" w14:paraId="7F344E8F" w14:textId="77777777" w:rsidTr="00C36F04">
        <w:trPr>
          <w:cantSplit/>
          <w:trHeight w:val="712"/>
          <w:ins w:id="1919" w:author="Minsu Jeon" w:date="2022-09-14T14:01:00Z"/>
        </w:trPr>
        <w:tc>
          <w:tcPr>
            <w:tcW w:w="2235" w:type="dxa"/>
            <w:shd w:val="clear" w:color="auto" w:fill="auto"/>
          </w:tcPr>
          <w:p w14:paraId="03515F76" w14:textId="77777777" w:rsidR="00A96B2F" w:rsidRPr="007810AA" w:rsidDel="008148A0"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0" w:author="Minsu Jeon" w:date="2022-09-14T14:01:00Z"/>
                <w:b/>
                <w:bCs/>
                <w:iCs/>
                <w:snapToGrid w:val="0"/>
                <w:sz w:val="20"/>
                <w:szCs w:val="20"/>
              </w:rPr>
            </w:pPr>
            <w:ins w:id="1921" w:author="Minsu Jeon" w:date="2022-09-14T14:01:00Z">
              <w:r w:rsidRPr="007810AA" w:rsidDel="008148A0">
                <w:rPr>
                  <w:b/>
                  <w:bCs/>
                  <w:iCs/>
                  <w:snapToGrid w:val="0"/>
                  <w:sz w:val="20"/>
                  <w:szCs w:val="20"/>
                </w:rPr>
                <w:t>Task</w:t>
              </w:r>
            </w:ins>
          </w:p>
          <w:p w14:paraId="63C7E232" w14:textId="77777777" w:rsidR="00A96B2F" w:rsidRPr="007810AA" w:rsidDel="008148A0"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2" w:author="Minsu Jeon" w:date="2022-09-14T14:01:00Z"/>
                <w:b/>
                <w:bCs/>
                <w:iCs/>
                <w:snapToGrid w:val="0"/>
                <w:sz w:val="20"/>
                <w:szCs w:val="20"/>
              </w:rPr>
            </w:pPr>
            <w:ins w:id="1923" w:author="Minsu Jeon" w:date="2022-09-14T14:01:00Z">
              <w:r w:rsidRPr="007810AA" w:rsidDel="008148A0">
                <w:rPr>
                  <w:bCs/>
                  <w:i/>
                  <w:iCs/>
                  <w:snapToGrid w:val="0"/>
                  <w:sz w:val="16"/>
                  <w:szCs w:val="16"/>
                </w:rPr>
                <w:t>(Proposed task name for new tasks)</w:t>
              </w:r>
            </w:ins>
          </w:p>
        </w:tc>
        <w:tc>
          <w:tcPr>
            <w:tcW w:w="7371" w:type="dxa"/>
            <w:gridSpan w:val="3"/>
            <w:shd w:val="clear" w:color="auto" w:fill="auto"/>
          </w:tcPr>
          <w:p w14:paraId="063D7814" w14:textId="77777777" w:rsidR="00A96B2F" w:rsidRPr="001C4E19" w:rsidDel="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24" w:author="Minsu Jeon" w:date="2022-09-14T14:01:00Z"/>
                <w:bCs/>
                <w:i/>
                <w:iCs/>
                <w:snapToGrid w:val="0"/>
                <w:sz w:val="20"/>
                <w:szCs w:val="20"/>
              </w:rPr>
            </w:pPr>
          </w:p>
        </w:tc>
      </w:tr>
      <w:tr w:rsidR="00A96B2F" w:rsidRPr="007810AA" w14:paraId="5767FB86" w14:textId="77777777" w:rsidTr="00C36F04">
        <w:trPr>
          <w:cantSplit/>
          <w:trHeight w:val="466"/>
          <w:ins w:id="1925" w:author="Minsu Jeon" w:date="2022-09-14T14:01:00Z"/>
        </w:trPr>
        <w:tc>
          <w:tcPr>
            <w:tcW w:w="2235" w:type="dxa"/>
          </w:tcPr>
          <w:p w14:paraId="14B6C61A"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6" w:author="Minsu Jeon" w:date="2022-09-14T14:01:00Z"/>
                <w:b/>
                <w:bCs/>
                <w:iCs/>
                <w:snapToGrid w:val="0"/>
                <w:sz w:val="20"/>
                <w:szCs w:val="20"/>
              </w:rPr>
            </w:pPr>
            <w:ins w:id="1927" w:author="Minsu Jeon" w:date="2022-09-14T14:01:00Z">
              <w:r w:rsidRPr="007810AA">
                <w:rPr>
                  <w:b/>
                  <w:bCs/>
                  <w:iCs/>
                  <w:snapToGrid w:val="0"/>
                  <w:sz w:val="20"/>
                  <w:szCs w:val="20"/>
                </w:rPr>
                <w:t xml:space="preserve">Objectives of the task </w:t>
              </w:r>
            </w:ins>
          </w:p>
        </w:tc>
        <w:tc>
          <w:tcPr>
            <w:tcW w:w="7371" w:type="dxa"/>
            <w:gridSpan w:val="3"/>
            <w:shd w:val="clear" w:color="auto" w:fill="auto"/>
          </w:tcPr>
          <w:p w14:paraId="42DA9A8D" w14:textId="77777777" w:rsidR="00A96B2F" w:rsidRPr="009E7538"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8" w:author="Minsu Jeon" w:date="2022-09-14T14:01:00Z"/>
                <w:bCs/>
                <w:iCs/>
                <w:snapToGrid w:val="0"/>
                <w:sz w:val="20"/>
                <w:szCs w:val="20"/>
              </w:rPr>
            </w:pPr>
          </w:p>
        </w:tc>
      </w:tr>
      <w:tr w:rsidR="00A96B2F" w:rsidRPr="007810AA" w14:paraId="75D0A6FA" w14:textId="77777777" w:rsidTr="00C36F04">
        <w:trPr>
          <w:cantSplit/>
          <w:trHeight w:val="402"/>
          <w:ins w:id="1929" w:author="Minsu Jeon" w:date="2022-09-14T14:01:00Z"/>
        </w:trPr>
        <w:tc>
          <w:tcPr>
            <w:tcW w:w="2235" w:type="dxa"/>
          </w:tcPr>
          <w:p w14:paraId="4B291786"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0" w:author="Minsu Jeon" w:date="2022-09-14T14:01:00Z"/>
                <w:b/>
                <w:bCs/>
                <w:iCs/>
                <w:snapToGrid w:val="0"/>
                <w:sz w:val="20"/>
                <w:szCs w:val="20"/>
              </w:rPr>
            </w:pPr>
            <w:ins w:id="1931" w:author="Minsu Jeon" w:date="2022-09-14T14:01:00Z">
              <w:r w:rsidRPr="007810AA">
                <w:rPr>
                  <w:b/>
                  <w:bCs/>
                  <w:iCs/>
                  <w:snapToGrid w:val="0"/>
                  <w:sz w:val="20"/>
                  <w:szCs w:val="20"/>
                </w:rPr>
                <w:t>Expected outcome</w:t>
              </w:r>
            </w:ins>
          </w:p>
          <w:p w14:paraId="02785357"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2" w:author="Minsu Jeon" w:date="2022-09-14T14:01:00Z"/>
                <w:b/>
                <w:bCs/>
                <w:iCs/>
                <w:snapToGrid w:val="0"/>
                <w:sz w:val="20"/>
                <w:szCs w:val="20"/>
              </w:rPr>
            </w:pPr>
            <w:ins w:id="1933" w:author="Minsu Jeon" w:date="2022-09-14T14:01:00Z">
              <w:r w:rsidRPr="007810AA">
                <w:rPr>
                  <w:bCs/>
                  <w:i/>
                  <w:iCs/>
                  <w:snapToGrid w:val="0"/>
                  <w:sz w:val="16"/>
                  <w:szCs w:val="16"/>
                </w:rPr>
                <w:t>(e.g. Recommendation, Guideline, Model Course)</w:t>
              </w:r>
            </w:ins>
          </w:p>
        </w:tc>
        <w:tc>
          <w:tcPr>
            <w:tcW w:w="7371" w:type="dxa"/>
            <w:gridSpan w:val="3"/>
          </w:tcPr>
          <w:p w14:paraId="5D21D40C" w14:textId="77777777" w:rsidR="00A96B2F" w:rsidRPr="009E7538"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34" w:author="Minsu Jeon" w:date="2022-09-14T14:01:00Z"/>
                <w:bCs/>
                <w:snapToGrid w:val="0"/>
                <w:sz w:val="20"/>
                <w:szCs w:val="20"/>
              </w:rPr>
            </w:pPr>
          </w:p>
        </w:tc>
      </w:tr>
      <w:tr w:rsidR="00A96B2F" w:rsidRPr="007810AA" w14:paraId="20169C80" w14:textId="77777777" w:rsidTr="00C36F04">
        <w:trPr>
          <w:cantSplit/>
          <w:trHeight w:val="402"/>
          <w:ins w:id="1935" w:author="Minsu Jeon" w:date="2022-09-14T14:01:00Z"/>
        </w:trPr>
        <w:tc>
          <w:tcPr>
            <w:tcW w:w="2235" w:type="dxa"/>
          </w:tcPr>
          <w:p w14:paraId="60A2B4C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6" w:author="Minsu Jeon" w:date="2022-09-14T14:01:00Z"/>
                <w:b/>
                <w:bCs/>
                <w:iCs/>
                <w:snapToGrid w:val="0"/>
                <w:sz w:val="20"/>
                <w:szCs w:val="20"/>
              </w:rPr>
            </w:pPr>
            <w:ins w:id="1937" w:author="Minsu Jeon" w:date="2022-09-14T14:01:00Z">
              <w:r w:rsidRPr="007810AA">
                <w:rPr>
                  <w:b/>
                  <w:bCs/>
                  <w:iCs/>
                  <w:snapToGrid w:val="0"/>
                  <w:sz w:val="20"/>
                  <w:szCs w:val="20"/>
                </w:rPr>
                <w:t>Compelling need</w:t>
              </w:r>
            </w:ins>
          </w:p>
          <w:p w14:paraId="5CFD8510"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8" w:author="Minsu Jeon" w:date="2022-09-14T14:01:00Z"/>
                <w:b/>
                <w:bCs/>
                <w:iCs/>
                <w:snapToGrid w:val="0"/>
                <w:sz w:val="20"/>
                <w:szCs w:val="20"/>
              </w:rPr>
            </w:pPr>
            <w:ins w:id="1939" w:author="Minsu Jeon" w:date="2022-09-14T14:01:00Z">
              <w:r w:rsidRPr="007810AA">
                <w:rPr>
                  <w:bCs/>
                  <w:i/>
                  <w:iCs/>
                  <w:noProof/>
                  <w:snapToGrid w:val="0"/>
                  <w:sz w:val="16"/>
                  <w:szCs w:val="16"/>
                </w:rPr>
                <w:t>(Describe briefly why this task should be included in the Work Programme)</w:t>
              </w:r>
            </w:ins>
          </w:p>
        </w:tc>
        <w:tc>
          <w:tcPr>
            <w:tcW w:w="7371" w:type="dxa"/>
            <w:gridSpan w:val="3"/>
            <w:tcBorders>
              <w:bottom w:val="single" w:sz="4" w:space="0" w:color="auto"/>
            </w:tcBorders>
          </w:tcPr>
          <w:p w14:paraId="04E6AA0E" w14:textId="77777777" w:rsidR="00A96B2F" w:rsidRPr="007810AA" w:rsidRDefault="00A96B2F" w:rsidP="00C36F04">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ins w:id="1940" w:author="Minsu Jeon" w:date="2022-09-14T14:01:00Z"/>
                <w:bCs/>
                <w:iCs/>
                <w:snapToGrid w:val="0"/>
                <w:sz w:val="20"/>
                <w:szCs w:val="20"/>
              </w:rPr>
            </w:pPr>
          </w:p>
        </w:tc>
      </w:tr>
      <w:tr w:rsidR="00A96B2F" w:rsidRPr="007810AA" w14:paraId="3C4C64D2" w14:textId="77777777" w:rsidTr="00C36F04">
        <w:trPr>
          <w:cantSplit/>
          <w:trHeight w:val="615"/>
          <w:ins w:id="1941" w:author="Minsu Jeon" w:date="2022-09-14T14:01:00Z"/>
        </w:trPr>
        <w:tc>
          <w:tcPr>
            <w:tcW w:w="2235" w:type="dxa"/>
          </w:tcPr>
          <w:p w14:paraId="1E7EA3EF"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42" w:author="Minsu Jeon" w:date="2022-09-14T14:01:00Z"/>
                <w:b/>
                <w:bCs/>
                <w:iCs/>
                <w:noProof/>
                <w:snapToGrid w:val="0"/>
                <w:sz w:val="20"/>
                <w:szCs w:val="20"/>
              </w:rPr>
            </w:pPr>
            <w:ins w:id="1943" w:author="Minsu Jeon" w:date="2022-09-14T14:01:00Z">
              <w:r w:rsidRPr="007810AA">
                <w:rPr>
                  <w:b/>
                  <w:bCs/>
                  <w:iCs/>
                  <w:noProof/>
                  <w:snapToGrid w:val="0"/>
                  <w:sz w:val="20"/>
                  <w:szCs w:val="20"/>
                </w:rPr>
                <w:t xml:space="preserve">Scope </w:t>
              </w:r>
            </w:ins>
          </w:p>
          <w:p w14:paraId="7B63BB99"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44" w:author="Minsu Jeon" w:date="2022-09-14T14:01:00Z"/>
                <w:b/>
                <w:bCs/>
                <w:iCs/>
                <w:noProof/>
                <w:snapToGrid w:val="0"/>
                <w:sz w:val="20"/>
                <w:szCs w:val="20"/>
              </w:rPr>
            </w:pPr>
            <w:ins w:id="1945" w:author="Minsu Jeon" w:date="2022-09-14T14:01:00Z">
              <w:r w:rsidRPr="007810AA">
                <w:rPr>
                  <w:bCs/>
                  <w:i/>
                  <w:iCs/>
                  <w:noProof/>
                  <w:snapToGrid w:val="0"/>
                  <w:sz w:val="16"/>
                  <w:szCs w:val="16"/>
                </w:rPr>
                <w:t>(Describe key items to be taken into account as well as what is not included)</w:t>
              </w:r>
            </w:ins>
          </w:p>
        </w:tc>
        <w:tc>
          <w:tcPr>
            <w:tcW w:w="7371" w:type="dxa"/>
            <w:gridSpan w:val="3"/>
          </w:tcPr>
          <w:p w14:paraId="3C20CA21"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46" w:author="Minsu Jeon" w:date="2022-09-14T14:01:00Z"/>
                <w:bCs/>
                <w:iCs/>
                <w:snapToGrid w:val="0"/>
                <w:sz w:val="20"/>
                <w:szCs w:val="20"/>
              </w:rPr>
            </w:pPr>
            <w:ins w:id="1947" w:author="Minsu Jeon" w:date="2022-09-14T14:01:00Z">
              <w:r w:rsidRPr="007810AA">
                <w:rPr>
                  <w:b/>
                  <w:bCs/>
                  <w:iCs/>
                  <w:snapToGrid w:val="0"/>
                  <w:sz w:val="20"/>
                  <w:szCs w:val="20"/>
                </w:rPr>
                <w:t xml:space="preserve">In Scope: </w:t>
              </w:r>
            </w:ins>
          </w:p>
          <w:p w14:paraId="50F71D0B"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48" w:author="Minsu Jeon" w:date="2022-09-14T14:01:00Z"/>
                <w:b/>
                <w:bCs/>
                <w:iCs/>
                <w:snapToGrid w:val="0"/>
                <w:sz w:val="20"/>
                <w:szCs w:val="20"/>
              </w:rPr>
            </w:pPr>
            <w:ins w:id="1949" w:author="Minsu Jeon" w:date="2022-09-14T14:01:00Z">
              <w:r w:rsidRPr="007810AA">
                <w:rPr>
                  <w:b/>
                  <w:bCs/>
                  <w:iCs/>
                  <w:snapToGrid w:val="0"/>
                  <w:sz w:val="20"/>
                  <w:szCs w:val="20"/>
                </w:rPr>
                <w:t>Out of scope:</w:t>
              </w:r>
              <w:r w:rsidRPr="007810AA">
                <w:rPr>
                  <w:bCs/>
                  <w:iCs/>
                  <w:snapToGrid w:val="0"/>
                  <w:sz w:val="20"/>
                  <w:szCs w:val="20"/>
                </w:rPr>
                <w:t xml:space="preserve"> </w:t>
              </w:r>
            </w:ins>
          </w:p>
          <w:p w14:paraId="33220CA8"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50" w:author="Minsu Jeon" w:date="2022-09-14T14:01:00Z"/>
                <w:bCs/>
                <w:iCs/>
                <w:snapToGrid w:val="0"/>
                <w:sz w:val="20"/>
                <w:szCs w:val="20"/>
                <w:lang w:eastAsia="zh-CN"/>
              </w:rPr>
            </w:pPr>
          </w:p>
        </w:tc>
      </w:tr>
      <w:tr w:rsidR="00A96B2F" w:rsidRPr="007810AA" w14:paraId="762E9F59" w14:textId="77777777" w:rsidTr="00C36F04">
        <w:trPr>
          <w:cantSplit/>
          <w:trHeight w:val="1399"/>
          <w:ins w:id="1951" w:author="Minsu Jeon" w:date="2022-09-14T14:01:00Z"/>
        </w:trPr>
        <w:tc>
          <w:tcPr>
            <w:tcW w:w="2235" w:type="dxa"/>
          </w:tcPr>
          <w:p w14:paraId="59C49352"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52" w:author="Minsu Jeon" w:date="2022-09-14T14:01:00Z"/>
                <w:bCs/>
                <w:iCs/>
                <w:snapToGrid w:val="0"/>
                <w:sz w:val="20"/>
                <w:szCs w:val="20"/>
              </w:rPr>
            </w:pPr>
            <w:ins w:id="1953" w:author="Minsu Jeon" w:date="2022-09-14T14:01:00Z">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ins>
          </w:p>
        </w:tc>
        <w:tc>
          <w:tcPr>
            <w:tcW w:w="7371" w:type="dxa"/>
            <w:gridSpan w:val="3"/>
          </w:tcPr>
          <w:p w14:paraId="6554921E" w14:textId="77777777" w:rsidR="00A96B2F" w:rsidRPr="007810AA" w:rsidRDefault="00A96B2F" w:rsidP="00C36F04">
            <w:pPr>
              <w:pStyle w:val="BodyText3"/>
              <w:spacing w:before="60"/>
              <w:jc w:val="both"/>
              <w:rPr>
                <w:ins w:id="1954" w:author="Minsu Jeon" w:date="2022-09-14T14:01:00Z"/>
                <w:i/>
                <w:sz w:val="20"/>
              </w:rPr>
            </w:pPr>
            <w:ins w:id="1955" w:author="Minsu Jeon" w:date="2022-09-14T14:01:00Z">
              <w:r w:rsidRPr="007810AA">
                <w:rPr>
                  <w:sz w:val="20"/>
                </w:rPr>
                <w:t xml:space="preserve">Key milestones for completing the task include: </w:t>
              </w:r>
            </w:ins>
          </w:p>
          <w:p w14:paraId="78768739"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56" w:author="Minsu Jeon" w:date="2022-09-14T14:01:00Z"/>
                <w:bCs/>
                <w:iCs/>
                <w:snapToGrid w:val="0"/>
                <w:sz w:val="20"/>
                <w:szCs w:val="20"/>
              </w:rPr>
            </w:pPr>
          </w:p>
        </w:tc>
      </w:tr>
      <w:tr w:rsidR="00A96B2F" w:rsidRPr="007810AA" w14:paraId="247A5963" w14:textId="77777777" w:rsidTr="00C36F04">
        <w:trPr>
          <w:cantSplit/>
          <w:trHeight w:val="659"/>
          <w:ins w:id="1957" w:author="Minsu Jeon" w:date="2022-09-14T14:01:00Z"/>
        </w:trPr>
        <w:tc>
          <w:tcPr>
            <w:tcW w:w="2235" w:type="dxa"/>
          </w:tcPr>
          <w:p w14:paraId="75A40D18"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58" w:author="Minsu Jeon" w:date="2022-09-14T14:01:00Z"/>
                <w:b/>
                <w:bCs/>
                <w:iCs/>
                <w:snapToGrid w:val="0"/>
                <w:sz w:val="20"/>
                <w:szCs w:val="20"/>
              </w:rPr>
            </w:pPr>
            <w:ins w:id="1959" w:author="Minsu Jeon" w:date="2022-09-14T14:01:00Z">
              <w:r w:rsidRPr="007810AA">
                <w:rPr>
                  <w:b/>
                  <w:bCs/>
                  <w:iCs/>
                  <w:snapToGrid w:val="0"/>
                  <w:sz w:val="20"/>
                  <w:szCs w:val="20"/>
                </w:rPr>
                <w:t>Expected numbers of sessions for completion</w:t>
              </w:r>
            </w:ins>
          </w:p>
        </w:tc>
        <w:tc>
          <w:tcPr>
            <w:tcW w:w="7371" w:type="dxa"/>
            <w:gridSpan w:val="3"/>
          </w:tcPr>
          <w:p w14:paraId="319743FC" w14:textId="77777777" w:rsidR="00A96B2F" w:rsidRPr="008148A0" w:rsidRDefault="00A96B2F" w:rsidP="00C36F04">
            <w:pPr>
              <w:pStyle w:val="BodyText3"/>
              <w:spacing w:before="60"/>
              <w:jc w:val="both"/>
              <w:rPr>
                <w:ins w:id="1960" w:author="Minsu Jeon" w:date="2022-09-14T14:01:00Z"/>
                <w:sz w:val="20"/>
              </w:rPr>
            </w:pPr>
            <w:ins w:id="1961" w:author="Minsu Jeon" w:date="2022-09-14T14:01:00Z">
              <w:r w:rsidRPr="008148A0">
                <w:rPr>
                  <w:sz w:val="20"/>
                </w:rPr>
                <w:t>Session number:</w:t>
              </w:r>
            </w:ins>
          </w:p>
          <w:p w14:paraId="1317F48A" w14:textId="3D54F524" w:rsidR="00A96B2F" w:rsidRPr="008148A0" w:rsidRDefault="00A96B2F" w:rsidP="00C36F04">
            <w:pPr>
              <w:pStyle w:val="BodyText3"/>
              <w:tabs>
                <w:tab w:val="left" w:pos="1092"/>
                <w:tab w:val="left" w:pos="2085"/>
                <w:tab w:val="left" w:pos="2935"/>
                <w:tab w:val="left" w:pos="3927"/>
                <w:tab w:val="left" w:pos="4920"/>
                <w:tab w:val="left" w:pos="6054"/>
              </w:tabs>
              <w:spacing w:before="60"/>
              <w:ind w:left="244"/>
              <w:jc w:val="both"/>
              <w:rPr>
                <w:ins w:id="1962" w:author="Minsu Jeon" w:date="2022-09-14T14:01:00Z"/>
                <w:sz w:val="20"/>
              </w:rPr>
            </w:pPr>
            <w:ins w:id="1963" w:author="Minsu Jeon" w:date="2022-09-14T14:01:00Z">
              <w:r w:rsidRPr="008148A0">
                <w:rPr>
                  <w:noProof/>
                  <w:sz w:val="20"/>
                  <w:lang w:val="sv-SE" w:eastAsia="sv-SE"/>
                </w:rPr>
                <mc:AlternateContent>
                  <mc:Choice Requires="wps">
                    <w:drawing>
                      <wp:anchor distT="0" distB="0" distL="114300" distR="114300" simplePos="0" relativeHeight="251660294" behindDoc="0" locked="0" layoutInCell="1" allowOverlap="1" wp14:anchorId="3CDEAAAB" wp14:editId="454630DF">
                        <wp:simplePos x="0" y="0"/>
                        <wp:positionH relativeFrom="column">
                          <wp:posOffset>3758565</wp:posOffset>
                        </wp:positionH>
                        <wp:positionV relativeFrom="paragraph">
                          <wp:posOffset>168910</wp:posOffset>
                        </wp:positionV>
                        <wp:extent cx="274320" cy="274320"/>
                        <wp:effectExtent l="0" t="0" r="11430" b="11430"/>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8B4299" w14:textId="77777777" w:rsidR="00A96B2F" w:rsidRPr="007810AA"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EAAAB" id="Rectangle 365" o:spid="_x0000_s1032" style="position:absolute;left:0;text-align:left;margin-left:295.95pt;margin-top:13.3pt;width:21.6pt;height:21.6pt;z-index:251660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V8EQIAACc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">
                        <v:textbox>
                          <w:txbxContent>
                            <w:p w14:paraId="3F8B4299" w14:textId="77777777" w:rsidR="00A96B2F" w:rsidRPr="007810AA"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5414" behindDoc="0" locked="0" layoutInCell="1" allowOverlap="1" wp14:anchorId="30CDB12E" wp14:editId="5E130734">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07C5CC" w14:textId="77777777" w:rsidR="00A96B2F" w:rsidRPr="005F1945" w:rsidRDefault="00A96B2F" w:rsidP="00A96B2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DB12E" id="_x0000_s1033" style="position:absolute;left:0;text-align:left;margin-left:50.8pt;margin-top:13.3pt;width:21.6pt;height:21.6pt;z-index:2516654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CQEQIAACc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FQPElxKqI/GKME4rbRcJLeBPznqa1IL7H3uBijPz0VJvrmeLRRztpCyWq0grXlrKS4uwkqAKHjgb&#10;xW0Y12HvUDctRZolNizcUj9rnbh+zuqUPk1j6tZpc+K4X+rJ63m/N78A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MdTCQ&#10;EQIAACcEAAAOAAAAAAAAAAAAAAAAAC4CAABkcnMvZTJvRG9jLnhtbFBLAQItABQABgAIAAAAIQAv&#10;Row13QAAAAkBAAAPAAAAAAAAAAAAAAAAAGsEAABkcnMvZG93bnJldi54bWxQSwUGAAAAAAQABADz&#10;AAAAdQUAAAAA&#10;">
                        <v:textbox>
                          <w:txbxContent>
                            <w:p w14:paraId="3807C5CC" w14:textId="77777777" w:rsidR="00A96B2F" w:rsidRPr="005F1945" w:rsidRDefault="00A96B2F" w:rsidP="00A96B2F">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4390" behindDoc="0" locked="0" layoutInCell="1" allowOverlap="1" wp14:anchorId="1B083966" wp14:editId="258EB9ED">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C04658" w14:textId="77777777" w:rsidR="00A96B2F" w:rsidRPr="005F1945" w:rsidRDefault="00A96B2F" w:rsidP="00A96B2F">
                                    <w:pPr>
                                      <w:rPr>
                                        <w:lang w:val="nl-NL"/>
                                      </w:rPr>
                                    </w:pPr>
                                  </w:p>
                                  <w:p w14:paraId="51575A5C"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83966" id="_x0000_s1034" style="position:absolute;left:0;text-align:left;margin-left:96pt;margin-top:13.3pt;width:21.6pt;height:21.6pt;z-index:2516643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x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">
                        <v:textbox>
                          <w:txbxContent>
                            <w:p w14:paraId="1EC04658" w14:textId="77777777" w:rsidR="00A96B2F" w:rsidRPr="005F1945" w:rsidRDefault="00A96B2F" w:rsidP="00A96B2F">
                              <w:pPr>
                                <w:rPr>
                                  <w:lang w:val="nl-NL"/>
                                </w:rPr>
                              </w:pPr>
                            </w:p>
                            <w:p w14:paraId="51575A5C"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3366" behindDoc="0" locked="0" layoutInCell="1" allowOverlap="1" wp14:anchorId="6F7F7197" wp14:editId="0735AC6A">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DE25E" w14:textId="77777777" w:rsidR="00A96B2F" w:rsidRPr="005F1945" w:rsidRDefault="00A96B2F" w:rsidP="00A96B2F">
                                    <w:pPr>
                                      <w:rPr>
                                        <w:lang w:val="nl-NL"/>
                                      </w:rPr>
                                    </w:pPr>
                                  </w:p>
                                  <w:p w14:paraId="25F22AF5"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F7197" id="_x0000_s1035" style="position:absolute;left:0;text-align:left;margin-left:141.2pt;margin-top:13.3pt;width:21.6pt;height:21.6pt;z-index:251663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Kd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R&#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CLtPKd&#10;EAIAACcEAAAOAAAAAAAAAAAAAAAAAC4CAABkcnMvZTJvRG9jLnhtbFBLAQItABQABgAIAAAAIQAS&#10;5fw73gAAAAkBAAAPAAAAAAAAAAAAAAAAAGoEAABkcnMvZG93bnJldi54bWxQSwUGAAAAAAQABADz&#10;AAAAdQUAAAAA&#10;">
                        <v:textbox>
                          <w:txbxContent>
                            <w:p w14:paraId="6B4DE25E" w14:textId="77777777" w:rsidR="00A96B2F" w:rsidRPr="005F1945" w:rsidRDefault="00A96B2F" w:rsidP="00A96B2F">
                              <w:pPr>
                                <w:rPr>
                                  <w:lang w:val="nl-NL"/>
                                </w:rPr>
                              </w:pPr>
                            </w:p>
                            <w:p w14:paraId="25F22AF5"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2342" behindDoc="0" locked="0" layoutInCell="1" allowOverlap="1" wp14:anchorId="31240A0B" wp14:editId="4EA20FED">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0A0D48"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40A0B" id="_x0000_s1036" style="position:absolute;left:0;text-align:left;margin-left:188.95pt;margin-top:13.3pt;width:21.6pt;height:21.6pt;z-index:251662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KD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KO&#10;kxrjUQnViYhFGOVK34uMFvAHZz1JteD++0Gg4sy8tzScm8VqFbWdnNX6KvKKl5HyMiKsJKiCB85G&#10;cxfG/3BwqJuWXlokOizc0UBrnch+rmqqn+SYxjV9naj3Sz9lPX/w7U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Bu1&#10;MoMRAgAAKAQAAA4AAAAAAAAAAAAAAAAALgIAAGRycy9lMm9Eb2MueG1sUEsBAi0AFAAGAAgAAAAh&#10;ABt+45ffAAAACQEAAA8AAAAAAAAAAAAAAAAAawQAAGRycy9kb3ducmV2LnhtbFBLBQYAAAAABAAE&#10;APMAAAB3BQAAAAA=&#10;">
                        <v:textbox>
                          <w:txbxContent>
                            <w:p w14:paraId="400A0D48"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1318" behindDoc="0" locked="0" layoutInCell="1" allowOverlap="1" wp14:anchorId="3A49DF53" wp14:editId="3F094007">
                        <wp:simplePos x="0" y="0"/>
                        <wp:positionH relativeFrom="column">
                          <wp:posOffset>3072130</wp:posOffset>
                        </wp:positionH>
                        <wp:positionV relativeFrom="paragraph">
                          <wp:posOffset>168910</wp:posOffset>
                        </wp:positionV>
                        <wp:extent cx="274320" cy="274320"/>
                        <wp:effectExtent l="0" t="0" r="11430" b="11430"/>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AD1BBCF" w14:textId="77777777" w:rsidR="00A96B2F" w:rsidRPr="007810AA"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DF53" id="_x0000_s1037" style="position:absolute;left:0;text-align:left;margin-left:241.9pt;margin-top:13.3pt;width:21.6pt;height:21.6pt;z-index:251661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dv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">
                        <v:textbox>
                          <w:txbxContent>
                            <w:p w14:paraId="5AD1BBCF" w14:textId="77777777" w:rsidR="00A96B2F" w:rsidRPr="007810AA"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6438" behindDoc="0" locked="0" layoutInCell="1" allowOverlap="1" wp14:anchorId="60EA3451" wp14:editId="13E5F739">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518D2" w14:textId="77777777" w:rsidR="00A96B2F" w:rsidRPr="005F1945" w:rsidRDefault="00A96B2F" w:rsidP="00A96B2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A3451" id="_x0000_s1038" style="position:absolute;left:0;text-align:left;margin-left:2.5pt;margin-top:13.3pt;width:21.6pt;height:21.6pt;z-index:2516664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mB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I4&#10;jxHiUwX1kYhFmMaV1ouEDvAHZwONasn9971AxZl5b6k5N4vlMs52Uparq8grXlqqS4uwkqBKHjib&#10;xG2Y9mHvULcdRVokOizcUUMbnch+zuqUP41jatdpdeK8X+rJ63nBNz8B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BouqYER&#10;AgAAKAQAAA4AAAAAAAAAAAAAAAAALgIAAGRycy9lMm9Eb2MueG1sUEsBAi0AFAAGAAgAAAAhAFO2&#10;BG3cAAAABgEAAA8AAAAAAAAAAAAAAAAAawQAAGRycy9kb3ducmV2LnhtbFBLBQYAAAAABAAEAPMA&#10;AAB0BQAAAAA=&#10;">
                        <v:textbox>
                          <w:txbxContent>
                            <w:p w14:paraId="291518D2" w14:textId="77777777" w:rsidR="00A96B2F" w:rsidRPr="005F1945" w:rsidRDefault="00A96B2F" w:rsidP="00A96B2F">
                              <w:pPr>
                                <w:rPr>
                                  <w:lang w:val="nl-NL"/>
                                </w:rPr>
                              </w:pPr>
                            </w:p>
                          </w:txbxContent>
                        </v:textbox>
                      </v:rect>
                    </w:pict>
                  </mc:Fallback>
                </mc:AlternateContent>
              </w:r>
            </w:ins>
            <w:ins w:id="1964" w:author="Minsu Jeon" w:date="2022-09-14T14:02:00Z">
              <w:r>
                <w:rPr>
                  <w:sz w:val="20"/>
                </w:rPr>
                <w:t>xx</w:t>
              </w:r>
            </w:ins>
            <w:ins w:id="1965" w:author="Minsu Jeon" w:date="2022-09-14T14:01:00Z">
              <w:r w:rsidRPr="008148A0">
                <w:rPr>
                  <w:sz w:val="20"/>
                </w:rPr>
                <w:tab/>
              </w:r>
            </w:ins>
            <w:ins w:id="1966" w:author="Minsu Jeon" w:date="2022-09-14T14:02:00Z">
              <w:r>
                <w:rPr>
                  <w:sz w:val="20"/>
                </w:rPr>
                <w:t>XX</w:t>
              </w:r>
            </w:ins>
            <w:ins w:id="1967" w:author="Minsu Jeon" w:date="2022-09-14T14:01:00Z">
              <w:r w:rsidRPr="008148A0">
                <w:rPr>
                  <w:sz w:val="20"/>
                </w:rPr>
                <w:tab/>
              </w:r>
            </w:ins>
            <w:ins w:id="1968" w:author="Minsu Jeon" w:date="2022-09-14T14:02:00Z">
              <w:r>
                <w:rPr>
                  <w:sz w:val="20"/>
                </w:rPr>
                <w:t>xx</w:t>
              </w:r>
            </w:ins>
            <w:ins w:id="1969" w:author="Minsu Jeon" w:date="2022-09-14T14:01:00Z">
              <w:r w:rsidRPr="008148A0">
                <w:rPr>
                  <w:sz w:val="20"/>
                </w:rPr>
                <w:tab/>
              </w:r>
            </w:ins>
            <w:ins w:id="1970" w:author="Minsu Jeon" w:date="2022-09-14T14:02:00Z">
              <w:r>
                <w:rPr>
                  <w:sz w:val="20"/>
                </w:rPr>
                <w:t>xx</w:t>
              </w:r>
            </w:ins>
            <w:ins w:id="1971" w:author="Minsu Jeon" w:date="2022-09-14T14:01:00Z">
              <w:r w:rsidRPr="008148A0">
                <w:rPr>
                  <w:sz w:val="20"/>
                </w:rPr>
                <w:tab/>
              </w:r>
            </w:ins>
            <w:ins w:id="1972" w:author="Minsu Jeon" w:date="2022-09-14T14:02:00Z">
              <w:r>
                <w:rPr>
                  <w:sz w:val="20"/>
                </w:rPr>
                <w:t>xx</w:t>
              </w:r>
            </w:ins>
            <w:ins w:id="1973" w:author="Minsu Jeon" w:date="2022-09-14T14:01:00Z">
              <w:r w:rsidRPr="008148A0">
                <w:rPr>
                  <w:sz w:val="20"/>
                </w:rPr>
                <w:tab/>
              </w:r>
            </w:ins>
            <w:ins w:id="1974" w:author="Minsu Jeon" w:date="2022-09-14T14:02:00Z">
              <w:r>
                <w:rPr>
                  <w:sz w:val="20"/>
                </w:rPr>
                <w:t>xx</w:t>
              </w:r>
            </w:ins>
            <w:ins w:id="1975" w:author="Minsu Jeon" w:date="2022-09-14T14:01:00Z">
              <w:r w:rsidRPr="008148A0">
                <w:rPr>
                  <w:sz w:val="20"/>
                </w:rPr>
                <w:tab/>
              </w:r>
            </w:ins>
            <w:ins w:id="1976" w:author="Minsu Jeon" w:date="2022-09-14T14:02:00Z">
              <w:r>
                <w:rPr>
                  <w:sz w:val="20"/>
                </w:rPr>
                <w:t>xx</w:t>
              </w:r>
            </w:ins>
          </w:p>
          <w:p w14:paraId="190D0B61"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ins w:id="1977" w:author="Minsu Jeon" w:date="2022-09-14T14:01:00Z"/>
                <w:bCs/>
                <w:iCs/>
                <w:snapToGrid w:val="0"/>
                <w:sz w:val="20"/>
                <w:szCs w:val="20"/>
              </w:rPr>
            </w:pPr>
          </w:p>
        </w:tc>
      </w:tr>
      <w:tr w:rsidR="00A96B2F" w:rsidRPr="007810AA" w14:paraId="1FF14267" w14:textId="77777777" w:rsidTr="00C36F04">
        <w:trPr>
          <w:cantSplit/>
          <w:trHeight w:val="342"/>
          <w:ins w:id="1978" w:author="Minsu Jeon" w:date="2022-09-14T14:01:00Z"/>
        </w:trPr>
        <w:tc>
          <w:tcPr>
            <w:tcW w:w="2235" w:type="dxa"/>
            <w:shd w:val="clear" w:color="auto" w:fill="EEECE1" w:themeFill="background2"/>
          </w:tcPr>
          <w:p w14:paraId="04C3F9F1"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79" w:author="Minsu Jeon" w:date="2022-09-14T14:01:00Z"/>
                <w:b/>
                <w:bCs/>
                <w:iCs/>
                <w:snapToGrid w:val="0"/>
                <w:sz w:val="20"/>
                <w:szCs w:val="20"/>
              </w:rPr>
            </w:pPr>
            <w:ins w:id="1980" w:author="Minsu Jeon" w:date="2022-09-14T14:01:00Z">
              <w:r w:rsidRPr="007810AA">
                <w:rPr>
                  <w:b/>
                  <w:bCs/>
                  <w:iCs/>
                  <w:snapToGrid w:val="0"/>
                  <w:sz w:val="20"/>
                  <w:szCs w:val="20"/>
                </w:rPr>
                <w:t>Committee notes</w:t>
              </w:r>
            </w:ins>
          </w:p>
        </w:tc>
        <w:tc>
          <w:tcPr>
            <w:tcW w:w="2551" w:type="dxa"/>
            <w:shd w:val="clear" w:color="auto" w:fill="EEECE1" w:themeFill="background2"/>
          </w:tcPr>
          <w:p w14:paraId="6D585742"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1" w:author="Minsu Jeon" w:date="2022-09-14T14:01:00Z"/>
                <w:b/>
                <w:bCs/>
                <w:iCs/>
                <w:snapToGrid w:val="0"/>
                <w:sz w:val="20"/>
                <w:szCs w:val="20"/>
              </w:rPr>
            </w:pPr>
            <w:ins w:id="1982" w:author="Minsu Jeon" w:date="2022-09-14T14:01:00Z">
              <w:r w:rsidRPr="007810AA">
                <w:rPr>
                  <w:b/>
                  <w:bCs/>
                  <w:iCs/>
                  <w:snapToGrid w:val="0"/>
                  <w:sz w:val="20"/>
                  <w:szCs w:val="20"/>
                </w:rPr>
                <w:t>Origins</w:t>
              </w:r>
              <w:r>
                <w:rPr>
                  <w:b/>
                  <w:bCs/>
                  <w:iCs/>
                  <w:snapToGrid w:val="0"/>
                  <w:sz w:val="20"/>
                  <w:szCs w:val="20"/>
                </w:rPr>
                <w:t xml:space="preserve"> /Input paper</w:t>
              </w:r>
            </w:ins>
          </w:p>
          <w:p w14:paraId="71186E78"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3" w:author="Minsu Jeon" w:date="2022-09-14T14:01:00Z"/>
                <w:b/>
                <w:bCs/>
                <w:iCs/>
                <w:snapToGrid w:val="0"/>
                <w:sz w:val="20"/>
                <w:szCs w:val="20"/>
              </w:rPr>
            </w:pPr>
            <w:ins w:id="1984" w:author="Minsu Jeon" w:date="2022-09-14T14:01:00Z">
              <w:r>
                <w:rPr>
                  <w:b/>
                  <w:bCs/>
                  <w:iCs/>
                  <w:snapToGrid w:val="0"/>
                  <w:sz w:val="20"/>
                  <w:szCs w:val="20"/>
                </w:rPr>
                <w:t>Who proposed the task?</w:t>
              </w:r>
            </w:ins>
          </w:p>
          <w:p w14:paraId="5152D639" w14:textId="77777777" w:rsidR="00A96B2F" w:rsidRPr="00E01AE1"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5" w:author="Minsu Jeon" w:date="2022-09-14T14:01:00Z"/>
                <w:b/>
                <w:bCs/>
                <w:iCs/>
                <w:snapToGrid w:val="0"/>
                <w:sz w:val="20"/>
                <w:szCs w:val="20"/>
              </w:rPr>
            </w:pPr>
            <w:ins w:id="1986" w:author="Minsu Jeon" w:date="2022-09-14T14:01:00Z">
              <w:r w:rsidRPr="00E01AE1">
                <w:rPr>
                  <w:b/>
                  <w:bCs/>
                  <w:iCs/>
                  <w:snapToGrid w:val="0"/>
                  <w:sz w:val="20"/>
                  <w:szCs w:val="20"/>
                </w:rPr>
                <w:t>Forwarded from previous work period:</w:t>
              </w:r>
              <w:r>
                <w:rPr>
                  <w:b/>
                  <w:bCs/>
                  <w:iCs/>
                  <w:snapToGrid w:val="0"/>
                  <w:sz w:val="20"/>
                  <w:szCs w:val="20"/>
                </w:rPr>
                <w:t xml:space="preserve"> </w:t>
              </w:r>
            </w:ins>
          </w:p>
        </w:tc>
        <w:tc>
          <w:tcPr>
            <w:tcW w:w="4820" w:type="dxa"/>
            <w:gridSpan w:val="2"/>
            <w:shd w:val="clear" w:color="auto" w:fill="EEECE1" w:themeFill="background2"/>
          </w:tcPr>
          <w:p w14:paraId="71F12072" w14:textId="77777777" w:rsidR="00A96B2F" w:rsidRPr="00111AD5"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87" w:author="Minsu Jeon" w:date="2022-09-14T14:01:00Z"/>
                <w:bCs/>
                <w:i/>
                <w:iCs/>
                <w:snapToGrid w:val="0"/>
                <w:sz w:val="16"/>
                <w:szCs w:val="16"/>
              </w:rPr>
            </w:pPr>
            <w:ins w:id="1988"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ins>
          </w:p>
          <w:p w14:paraId="4A76AA27"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89" w:author="Minsu Jeon" w:date="2022-09-14T14:01:00Z"/>
                <w:bCs/>
                <w:i/>
                <w:iCs/>
                <w:snapToGrid w:val="0"/>
                <w:sz w:val="16"/>
                <w:szCs w:val="16"/>
              </w:rPr>
            </w:pPr>
            <w:ins w:id="1990"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ins>
          </w:p>
          <w:p w14:paraId="456A7402" w14:textId="77777777" w:rsidR="00A96B2F" w:rsidRPr="009E7538" w:rsidRDefault="00A96B2F" w:rsidP="00C36F04">
            <w:pPr>
              <w:widowControl w:val="0"/>
              <w:tabs>
                <w:tab w:val="left" w:pos="457"/>
                <w:tab w:val="left" w:pos="1875"/>
                <w:tab w:val="left" w:pos="2880"/>
              </w:tabs>
              <w:spacing w:before="300" w:after="60"/>
              <w:jc w:val="both"/>
              <w:rPr>
                <w:ins w:id="1991" w:author="Minsu Jeon" w:date="2022-09-14T14:01:00Z"/>
                <w:bCs/>
                <w:iCs/>
                <w:snapToGrid w:val="0"/>
                <w:sz w:val="16"/>
                <w:szCs w:val="16"/>
              </w:rPr>
            </w:pPr>
            <w:ins w:id="1992" w:author="Minsu Jeon" w:date="2022-09-14T14:01:00Z">
              <w:r w:rsidRPr="00E01AE1">
                <w:rPr>
                  <w:noProof/>
                  <w:sz w:val="20"/>
                  <w:lang w:val="sv-SE" w:eastAsia="sv-SE"/>
                </w:rPr>
                <mc:AlternateContent>
                  <mc:Choice Requires="wps">
                    <w:drawing>
                      <wp:anchor distT="0" distB="0" distL="114300" distR="114300" simplePos="0" relativeHeight="251668486" behindDoc="0" locked="0" layoutInCell="1" allowOverlap="1" wp14:anchorId="7849F97B" wp14:editId="48F4D13B">
                        <wp:simplePos x="0" y="0"/>
                        <wp:positionH relativeFrom="column">
                          <wp:posOffset>904875</wp:posOffset>
                        </wp:positionH>
                        <wp:positionV relativeFrom="paragraph">
                          <wp:posOffset>75565</wp:posOffset>
                        </wp:positionV>
                        <wp:extent cx="190500" cy="205740"/>
                        <wp:effectExtent l="0" t="0" r="19050" b="22860"/>
                        <wp:wrapNone/>
                        <wp:docPr id="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A602881" w14:textId="77777777" w:rsidR="00A96B2F" w:rsidRPr="009E7538" w:rsidRDefault="00A96B2F" w:rsidP="00A96B2F">
                                    <w:pPr>
                                      <w:rPr>
                                        <w:sz w:val="16"/>
                                        <w:szCs w:val="16"/>
                                        <w:lang w:val="nl-NL"/>
                                      </w:rPr>
                                    </w:pPr>
                                  </w:p>
                                  <w:p w14:paraId="65FEC430" w14:textId="77777777" w:rsidR="00A96B2F" w:rsidRPr="009E7538" w:rsidRDefault="00A96B2F" w:rsidP="00A96B2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9F97B" id="_x0000_s1039" style="position:absolute;left:0;text-align:left;margin-left:71.25pt;margin-top:5.95pt;width:15pt;height:16.2pt;z-index:2516684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" fillcolor="#eeece1 [3214]">
                        <v:textbox>
                          <w:txbxContent>
                            <w:p w14:paraId="4A602881" w14:textId="77777777" w:rsidR="00A96B2F" w:rsidRPr="009E7538" w:rsidRDefault="00A96B2F" w:rsidP="00A96B2F">
                              <w:pPr>
                                <w:rPr>
                                  <w:sz w:val="16"/>
                                  <w:szCs w:val="16"/>
                                  <w:lang w:val="nl-NL"/>
                                </w:rPr>
                              </w:pPr>
                            </w:p>
                            <w:p w14:paraId="65FEC430" w14:textId="77777777" w:rsidR="00A96B2F" w:rsidRPr="009E7538" w:rsidRDefault="00A96B2F" w:rsidP="00A96B2F">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1667462" behindDoc="0" locked="0" layoutInCell="1" allowOverlap="1" wp14:anchorId="730B8D7C" wp14:editId="1D3FD213">
                        <wp:simplePos x="0" y="0"/>
                        <wp:positionH relativeFrom="column">
                          <wp:posOffset>1270</wp:posOffset>
                        </wp:positionH>
                        <wp:positionV relativeFrom="paragraph">
                          <wp:posOffset>73660</wp:posOffset>
                        </wp:positionV>
                        <wp:extent cx="190500" cy="205740"/>
                        <wp:effectExtent l="0" t="0" r="19050" b="22860"/>
                        <wp:wrapNone/>
                        <wp:docPr id="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5835885" w14:textId="77777777" w:rsidR="00A96B2F" w:rsidRPr="009E7538" w:rsidRDefault="00A96B2F" w:rsidP="00A96B2F">
                                    <w:pPr>
                                      <w:rPr>
                                        <w:sz w:val="16"/>
                                        <w:szCs w:val="16"/>
                                        <w:lang w:val="nl-NL"/>
                                      </w:rPr>
                                    </w:pPr>
                                  </w:p>
                                  <w:p w14:paraId="2AE7D1B1" w14:textId="77777777" w:rsidR="00A96B2F" w:rsidRPr="009E7538" w:rsidRDefault="00A96B2F" w:rsidP="00A96B2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B8D7C" id="_x0000_s1040" style="position:absolute;left:0;text-align:left;margin-left:.1pt;margin-top:5.8pt;width:15pt;height:16.2pt;z-index:2516674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" fillcolor="#eeece1 [3214]">
                        <v:textbox>
                          <w:txbxContent>
                            <w:p w14:paraId="55835885" w14:textId="77777777" w:rsidR="00A96B2F" w:rsidRPr="009E7538" w:rsidRDefault="00A96B2F" w:rsidP="00A96B2F">
                              <w:pPr>
                                <w:rPr>
                                  <w:sz w:val="16"/>
                                  <w:szCs w:val="16"/>
                                  <w:lang w:val="nl-NL"/>
                                </w:rPr>
                              </w:pPr>
                            </w:p>
                            <w:p w14:paraId="2AE7D1B1" w14:textId="77777777" w:rsidR="00A96B2F" w:rsidRPr="009E7538" w:rsidRDefault="00A96B2F" w:rsidP="00A96B2F">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ins>
          </w:p>
        </w:tc>
      </w:tr>
      <w:tr w:rsidR="00A96B2F" w:rsidRPr="007810AA" w14:paraId="4E83FC71" w14:textId="77777777" w:rsidTr="00C36F04">
        <w:trPr>
          <w:cantSplit/>
          <w:trHeight w:val="342"/>
          <w:ins w:id="1993" w:author="Minsu Jeon" w:date="2022-09-14T14:01:00Z"/>
        </w:trPr>
        <w:tc>
          <w:tcPr>
            <w:tcW w:w="2235" w:type="dxa"/>
            <w:vMerge w:val="restart"/>
            <w:shd w:val="clear" w:color="auto" w:fill="EEECE1" w:themeFill="background2"/>
          </w:tcPr>
          <w:p w14:paraId="058D1C7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94" w:author="Minsu Jeon" w:date="2022-09-14T14:01:00Z"/>
                <w:b/>
                <w:bCs/>
                <w:iCs/>
                <w:snapToGrid w:val="0"/>
                <w:sz w:val="20"/>
                <w:szCs w:val="20"/>
              </w:rPr>
            </w:pPr>
          </w:p>
        </w:tc>
        <w:tc>
          <w:tcPr>
            <w:tcW w:w="2551" w:type="dxa"/>
            <w:shd w:val="clear" w:color="auto" w:fill="EEECE1" w:themeFill="background2"/>
          </w:tcPr>
          <w:p w14:paraId="11890FA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5" w:author="Minsu Jeon" w:date="2022-09-14T14:01:00Z"/>
                <w:b/>
                <w:bCs/>
                <w:iCs/>
                <w:snapToGrid w:val="0"/>
                <w:sz w:val="20"/>
                <w:szCs w:val="20"/>
              </w:rPr>
            </w:pPr>
            <w:ins w:id="1996" w:author="Minsu Jeon" w:date="2022-09-14T14:01:00Z">
              <w:r>
                <w:rPr>
                  <w:b/>
                  <w:bCs/>
                  <w:iCs/>
                  <w:snapToGrid w:val="0"/>
                  <w:sz w:val="20"/>
                  <w:szCs w:val="20"/>
                </w:rPr>
                <w:t xml:space="preserve">Working Group </w:t>
              </w:r>
            </w:ins>
          </w:p>
        </w:tc>
        <w:tc>
          <w:tcPr>
            <w:tcW w:w="2268" w:type="dxa"/>
            <w:shd w:val="clear" w:color="auto" w:fill="EEECE1" w:themeFill="background2"/>
          </w:tcPr>
          <w:p w14:paraId="5229D25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7" w:author="Minsu Jeon" w:date="2022-09-14T14:01:00Z"/>
                <w:b/>
                <w:bCs/>
                <w:iCs/>
                <w:snapToGrid w:val="0"/>
                <w:sz w:val="20"/>
                <w:szCs w:val="20"/>
              </w:rPr>
            </w:pPr>
            <w:ins w:id="1998" w:author="Minsu Jeon" w:date="2022-09-14T14:01:00Z">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c>
          <w:tcPr>
            <w:tcW w:w="2552" w:type="dxa"/>
            <w:shd w:val="clear" w:color="auto" w:fill="EEECE1" w:themeFill="background2"/>
          </w:tcPr>
          <w:p w14:paraId="2976D2DC"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9" w:author="Minsu Jeon" w:date="2022-09-14T14:01:00Z"/>
                <w:b/>
                <w:bCs/>
                <w:iCs/>
                <w:snapToGrid w:val="0"/>
                <w:sz w:val="20"/>
                <w:szCs w:val="20"/>
              </w:rPr>
            </w:pPr>
            <w:ins w:id="2000" w:author="Minsu Jeon" w:date="2022-09-14T14:01:00Z">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r>
      <w:tr w:rsidR="00A96B2F" w:rsidRPr="007810AA" w14:paraId="3CA35D62" w14:textId="77777777" w:rsidTr="00C36F04">
        <w:trPr>
          <w:cantSplit/>
          <w:trHeight w:val="489"/>
          <w:ins w:id="2001" w:author="Minsu Jeon" w:date="2022-09-14T14:01:00Z"/>
        </w:trPr>
        <w:tc>
          <w:tcPr>
            <w:tcW w:w="2235" w:type="dxa"/>
            <w:vMerge/>
            <w:shd w:val="clear" w:color="auto" w:fill="EEECE1" w:themeFill="background2"/>
          </w:tcPr>
          <w:p w14:paraId="38784F92"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02" w:author="Minsu Jeon" w:date="2022-09-14T14:01:00Z"/>
                <w:bCs/>
                <w:iCs/>
                <w:snapToGrid w:val="0"/>
                <w:sz w:val="20"/>
                <w:szCs w:val="20"/>
              </w:rPr>
            </w:pPr>
          </w:p>
        </w:tc>
        <w:tc>
          <w:tcPr>
            <w:tcW w:w="2551" w:type="dxa"/>
            <w:shd w:val="clear" w:color="auto" w:fill="EEECE1" w:themeFill="background2"/>
          </w:tcPr>
          <w:p w14:paraId="7A9169AE" w14:textId="3E5FC06F"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03" w:author="Minsu Jeon" w:date="2022-09-14T14:01:00Z"/>
                <w:bCs/>
                <w:iCs/>
                <w:snapToGrid w:val="0"/>
                <w:sz w:val="20"/>
                <w:szCs w:val="20"/>
              </w:rPr>
            </w:pPr>
            <w:ins w:id="2004" w:author="Minsu Jeon" w:date="2022-09-14T14:01:00Z">
              <w:r>
                <w:rPr>
                  <w:b/>
                  <w:bCs/>
                  <w:iCs/>
                  <w:snapToGrid w:val="0"/>
                  <w:sz w:val="20"/>
                  <w:szCs w:val="20"/>
                </w:rPr>
                <w:t xml:space="preserve">Agreed </w:t>
              </w:r>
              <w:r w:rsidRPr="007810AA">
                <w:rPr>
                  <w:b/>
                  <w:bCs/>
                  <w:iCs/>
                  <w:snapToGrid w:val="0"/>
                  <w:sz w:val="20"/>
                  <w:szCs w:val="20"/>
                </w:rPr>
                <w:t xml:space="preserve">by </w:t>
              </w:r>
            </w:ins>
            <w:ins w:id="2005" w:author="Minsu Jeon" w:date="2022-09-14T14:02:00Z">
              <w:r>
                <w:rPr>
                  <w:b/>
                  <w:bCs/>
                  <w:iCs/>
                  <w:snapToGrid w:val="0"/>
                  <w:sz w:val="20"/>
                  <w:szCs w:val="20"/>
                </w:rPr>
                <w:t>C</w:t>
              </w:r>
            </w:ins>
            <w:ins w:id="2006" w:author="Minsu Jeon" w:date="2022-09-14T14:01:00Z">
              <w:r>
                <w:rPr>
                  <w:b/>
                  <w:bCs/>
                  <w:iCs/>
                  <w:snapToGrid w:val="0"/>
                  <w:sz w:val="20"/>
                  <w:szCs w:val="20"/>
                </w:rPr>
                <w:t xml:space="preserve">te </w:t>
              </w:r>
            </w:ins>
          </w:p>
        </w:tc>
        <w:tc>
          <w:tcPr>
            <w:tcW w:w="2268" w:type="dxa"/>
            <w:shd w:val="clear" w:color="auto" w:fill="EEECE1" w:themeFill="background2"/>
          </w:tcPr>
          <w:p w14:paraId="379029A7"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07" w:author="Minsu Jeon" w:date="2022-09-14T14:01:00Z"/>
                <w:bCs/>
                <w:iCs/>
                <w:snapToGrid w:val="0"/>
                <w:sz w:val="20"/>
                <w:szCs w:val="20"/>
              </w:rPr>
            </w:pPr>
            <w:ins w:id="2008"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(Cte</w:t>
              </w:r>
              <w:r w:rsidRPr="007810AA">
                <w:rPr>
                  <w:bCs/>
                  <w:i/>
                  <w:iCs/>
                  <w:snapToGrid w:val="0"/>
                  <w:sz w:val="16"/>
                  <w:szCs w:val="16"/>
                </w:rPr>
                <w:t xml:space="preserve"> Session)</w:t>
              </w:r>
            </w:ins>
          </w:p>
        </w:tc>
        <w:tc>
          <w:tcPr>
            <w:tcW w:w="2552" w:type="dxa"/>
            <w:shd w:val="clear" w:color="auto" w:fill="EEECE1" w:themeFill="background2"/>
          </w:tcPr>
          <w:p w14:paraId="309AC5CF"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09" w:author="Minsu Jeon" w:date="2022-09-14T14:01:00Z"/>
                <w:bCs/>
                <w:iCs/>
                <w:snapToGrid w:val="0"/>
                <w:sz w:val="20"/>
                <w:szCs w:val="20"/>
              </w:rPr>
            </w:pPr>
            <w:ins w:id="2010"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ins>
          </w:p>
        </w:tc>
      </w:tr>
      <w:tr w:rsidR="00A96B2F" w:rsidRPr="007810AA" w14:paraId="4C46F28F" w14:textId="77777777" w:rsidTr="00C36F04">
        <w:trPr>
          <w:cantSplit/>
          <w:trHeight w:val="489"/>
          <w:ins w:id="2011" w:author="Minsu Jeon" w:date="2022-09-14T14:01:00Z"/>
        </w:trPr>
        <w:tc>
          <w:tcPr>
            <w:tcW w:w="2235" w:type="dxa"/>
            <w:vMerge/>
            <w:shd w:val="clear" w:color="auto" w:fill="EEECE1" w:themeFill="background2"/>
          </w:tcPr>
          <w:p w14:paraId="62424181"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2012" w:author="Minsu Jeon" w:date="2022-09-14T14:01:00Z"/>
                <w:bCs/>
                <w:iCs/>
                <w:snapToGrid w:val="0"/>
                <w:sz w:val="20"/>
                <w:szCs w:val="20"/>
              </w:rPr>
            </w:pPr>
          </w:p>
        </w:tc>
        <w:tc>
          <w:tcPr>
            <w:tcW w:w="2551" w:type="dxa"/>
            <w:shd w:val="clear" w:color="auto" w:fill="EEECE1" w:themeFill="background2"/>
          </w:tcPr>
          <w:p w14:paraId="22D7E7F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13" w:author="Minsu Jeon" w:date="2022-09-14T14:01:00Z"/>
                <w:b/>
                <w:bCs/>
                <w:iCs/>
                <w:snapToGrid w:val="0"/>
                <w:sz w:val="20"/>
                <w:szCs w:val="20"/>
              </w:rPr>
            </w:pPr>
            <w:ins w:id="2014" w:author="Minsu Jeon" w:date="2022-09-14T14:01:00Z">
              <w:r w:rsidRPr="007810AA">
                <w:rPr>
                  <w:b/>
                  <w:bCs/>
                  <w:iCs/>
                  <w:snapToGrid w:val="0"/>
                  <w:sz w:val="20"/>
                  <w:szCs w:val="20"/>
                </w:rPr>
                <w:t>Approved by Council</w:t>
              </w:r>
            </w:ins>
          </w:p>
        </w:tc>
        <w:tc>
          <w:tcPr>
            <w:tcW w:w="2268" w:type="dxa"/>
            <w:shd w:val="clear" w:color="auto" w:fill="EEECE1" w:themeFill="background2"/>
          </w:tcPr>
          <w:p w14:paraId="4FEA394E"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15" w:author="Minsu Jeon" w:date="2022-09-14T14:01:00Z"/>
                <w:bCs/>
                <w:iCs/>
                <w:snapToGrid w:val="0"/>
                <w:sz w:val="20"/>
                <w:szCs w:val="20"/>
              </w:rPr>
            </w:pPr>
            <w:ins w:id="2016"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ins>
          </w:p>
        </w:tc>
        <w:tc>
          <w:tcPr>
            <w:tcW w:w="2552" w:type="dxa"/>
            <w:shd w:val="clear" w:color="auto" w:fill="EEECE1" w:themeFill="background2"/>
          </w:tcPr>
          <w:p w14:paraId="67A551FB"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17" w:author="Minsu Jeon" w:date="2022-09-14T14:01:00Z"/>
                <w:bCs/>
                <w:iCs/>
                <w:snapToGrid w:val="0"/>
                <w:sz w:val="20"/>
                <w:szCs w:val="20"/>
              </w:rPr>
            </w:pPr>
            <w:ins w:id="2018"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ins>
          </w:p>
        </w:tc>
      </w:tr>
      <w:tr w:rsidR="00A96B2F" w:rsidRPr="007810AA" w14:paraId="0596172F" w14:textId="77777777" w:rsidTr="00C36F04">
        <w:trPr>
          <w:cantSplit/>
          <w:trHeight w:val="489"/>
          <w:ins w:id="2019" w:author="Minsu Jeon" w:date="2022-09-14T14:01:00Z"/>
        </w:trPr>
        <w:tc>
          <w:tcPr>
            <w:tcW w:w="2235" w:type="dxa"/>
            <w:vMerge/>
            <w:shd w:val="clear" w:color="auto" w:fill="EEECE1" w:themeFill="background2"/>
          </w:tcPr>
          <w:p w14:paraId="58D432C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2020" w:author="Minsu Jeon" w:date="2022-09-14T14:01:00Z"/>
                <w:bCs/>
                <w:iCs/>
                <w:snapToGrid w:val="0"/>
                <w:sz w:val="20"/>
                <w:szCs w:val="20"/>
              </w:rPr>
            </w:pPr>
          </w:p>
        </w:tc>
        <w:tc>
          <w:tcPr>
            <w:tcW w:w="2551" w:type="dxa"/>
            <w:shd w:val="clear" w:color="auto" w:fill="EEECE1" w:themeFill="background2"/>
          </w:tcPr>
          <w:p w14:paraId="5FAC425F"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21" w:author="Minsu Jeon" w:date="2022-09-14T14:01:00Z"/>
                <w:b/>
                <w:bCs/>
                <w:iCs/>
                <w:snapToGrid w:val="0"/>
                <w:sz w:val="20"/>
                <w:szCs w:val="20"/>
              </w:rPr>
            </w:pPr>
            <w:ins w:id="2022" w:author="Minsu Jeon" w:date="2022-09-14T14:01:00Z">
              <w:r w:rsidRPr="007810AA">
                <w:rPr>
                  <w:b/>
                  <w:bCs/>
                  <w:iCs/>
                  <w:snapToGrid w:val="0"/>
                  <w:sz w:val="20"/>
                  <w:szCs w:val="20"/>
                </w:rPr>
                <w:t>Revision Notes:</w:t>
              </w:r>
            </w:ins>
          </w:p>
        </w:tc>
        <w:tc>
          <w:tcPr>
            <w:tcW w:w="4820" w:type="dxa"/>
            <w:gridSpan w:val="2"/>
            <w:shd w:val="clear" w:color="auto" w:fill="EEECE1" w:themeFill="background2"/>
          </w:tcPr>
          <w:p w14:paraId="6E7B270D"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23" w:author="Minsu Jeon" w:date="2022-09-14T14:01:00Z"/>
                <w:bCs/>
                <w:iCs/>
                <w:snapToGrid w:val="0"/>
                <w:sz w:val="20"/>
                <w:szCs w:val="20"/>
              </w:rPr>
            </w:pPr>
            <w:ins w:id="2024"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r>
    </w:tbl>
    <w:p w14:paraId="6A042A7B" w14:textId="77777777" w:rsidR="00A96B2F" w:rsidRPr="007810AA" w:rsidRDefault="00A96B2F" w:rsidP="00A96B2F">
      <w:pPr>
        <w:rPr>
          <w:ins w:id="2025" w:author="Minsu Jeon" w:date="2022-09-14T14:01:00Z"/>
        </w:rPr>
      </w:pPr>
    </w:p>
    <w:p w14:paraId="2006C7A1" w14:textId="77777777" w:rsidR="00A96B2F" w:rsidRDefault="00A96B2F" w:rsidP="00A96B2F">
      <w:pPr>
        <w:pStyle w:val="BodyText"/>
        <w:rPr>
          <w:ins w:id="2026" w:author="Minsu Jeon" w:date="2022-09-14T14:01:00Z"/>
          <w:lang w:eastAsia="en-GB"/>
        </w:rPr>
      </w:pPr>
    </w:p>
    <w:p w14:paraId="65AF7D7E" w14:textId="77777777" w:rsidR="00A96B2F" w:rsidRPr="00F87E0E" w:rsidRDefault="00A96B2F">
      <w:pPr>
        <w:pStyle w:val="BodyText"/>
        <w:pPrChange w:id="2027" w:author="Minsu Jeon" w:date="2022-09-14T14:01:00Z">
          <w:pPr>
            <w:pStyle w:val="AppendixHead3"/>
            <w:numPr>
              <w:ilvl w:val="0"/>
              <w:numId w:val="0"/>
            </w:numPr>
            <w:ind w:left="0" w:firstLine="0"/>
          </w:pPr>
        </w:pPrChange>
      </w:pPr>
    </w:p>
    <w:sectPr w:rsidR="00A96B2F" w:rsidRPr="00F87E0E" w:rsidSect="006F15E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8C68A" w14:textId="77777777" w:rsidR="00045BFB" w:rsidRDefault="00045BFB" w:rsidP="00362CD9">
      <w:r>
        <w:separator/>
      </w:r>
    </w:p>
  </w:endnote>
  <w:endnote w:type="continuationSeparator" w:id="0">
    <w:p w14:paraId="6C30AA6D" w14:textId="77777777" w:rsidR="00045BFB" w:rsidRDefault="00045BFB" w:rsidP="00362CD9">
      <w:r>
        <w:continuationSeparator/>
      </w:r>
    </w:p>
  </w:endnote>
  <w:endnote w:type="continuationNotice" w:id="1">
    <w:p w14:paraId="021DE832" w14:textId="77777777" w:rsidR="00045BFB" w:rsidRDefault="00045B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5933FF11" w:rsidR="004533B7" w:rsidRPr="00C907DF" w:rsidRDefault="004C7BF4" w:rsidP="004533B7">
    <w:pPr>
      <w:pStyle w:val="Footerportrait"/>
    </w:pPr>
    <w:r>
      <w:fldChar w:fldCharType="begin"/>
    </w:r>
    <w:r>
      <w:instrText xml:space="preserve"> STYLER</w:instrText>
    </w:r>
    <w:r>
      <w:instrText xml:space="preserve">EF  Title  \* MERGEFORMAT </w:instrText>
    </w:r>
    <w:r>
      <w:fldChar w:fldCharType="separate"/>
    </w:r>
    <w:r>
      <w:t>committee work programme 2023-2027 post pap47</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4F4C09F" w:rsidR="00637047" w:rsidRPr="00C907DF" w:rsidRDefault="004C7BF4" w:rsidP="00637047">
    <w:pPr>
      <w:pStyle w:val="Footerportrait"/>
    </w:pPr>
    <w:r>
      <w:fldChar w:fldCharType="begin"/>
    </w:r>
    <w:r>
      <w:instrText xml:space="preserve"> STYLEREF  Title  \* MERGEFORMAT </w:instrText>
    </w:r>
    <w:r>
      <w:fldChar w:fldCharType="separate"/>
    </w:r>
    <w:r w:rsidR="0074171D">
      <w:t>work programme 2023-2027</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ED90F" w14:textId="77777777" w:rsidR="00045BFB" w:rsidRDefault="00045BFB" w:rsidP="00362CD9">
      <w:r>
        <w:separator/>
      </w:r>
    </w:p>
  </w:footnote>
  <w:footnote w:type="continuationSeparator" w:id="0">
    <w:p w14:paraId="4BC966C7" w14:textId="77777777" w:rsidR="00045BFB" w:rsidRDefault="00045BFB" w:rsidP="00362CD9">
      <w:r>
        <w:continuationSeparator/>
      </w:r>
    </w:p>
  </w:footnote>
  <w:footnote w:type="continuationNotice" w:id="1">
    <w:p w14:paraId="19392B28" w14:textId="77777777" w:rsidR="00045BFB" w:rsidRDefault="00045B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9A55668"/>
    <w:multiLevelType w:val="hybridMultilevel"/>
    <w:tmpl w:val="0576008A"/>
    <w:lvl w:ilvl="0" w:tplc="04090001">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3"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7"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5"/>
  </w:num>
  <w:num w:numId="5" w16cid:durableId="1016469588">
    <w:abstractNumId w:val="33"/>
  </w:num>
  <w:num w:numId="6" w16cid:durableId="2045129801">
    <w:abstractNumId w:val="11"/>
  </w:num>
  <w:num w:numId="7" w16cid:durableId="499538883">
    <w:abstractNumId w:val="49"/>
  </w:num>
  <w:num w:numId="8" w16cid:durableId="1037655079">
    <w:abstractNumId w:val="28"/>
  </w:num>
  <w:num w:numId="9" w16cid:durableId="559285992">
    <w:abstractNumId w:val="22"/>
  </w:num>
  <w:num w:numId="10" w16cid:durableId="921719111">
    <w:abstractNumId w:val="37"/>
  </w:num>
  <w:num w:numId="11" w16cid:durableId="786311585">
    <w:abstractNumId w:val="36"/>
  </w:num>
  <w:num w:numId="12" w16cid:durableId="589506979">
    <w:abstractNumId w:val="32"/>
  </w:num>
  <w:num w:numId="13" w16cid:durableId="1836145497">
    <w:abstractNumId w:val="46"/>
  </w:num>
  <w:num w:numId="14" w16cid:durableId="1756782261">
    <w:abstractNumId w:val="16"/>
  </w:num>
  <w:num w:numId="15" w16cid:durableId="17977545">
    <w:abstractNumId w:val="55"/>
  </w:num>
  <w:num w:numId="16" w16cid:durableId="2094890435">
    <w:abstractNumId w:val="31"/>
  </w:num>
  <w:num w:numId="17" w16cid:durableId="1566060577">
    <w:abstractNumId w:val="18"/>
  </w:num>
  <w:num w:numId="18" w16cid:durableId="844705127">
    <w:abstractNumId w:val="40"/>
  </w:num>
  <w:num w:numId="19" w16cid:durableId="1712800043">
    <w:abstractNumId w:val="31"/>
  </w:num>
  <w:num w:numId="20" w16cid:durableId="1958676482">
    <w:abstractNumId w:val="31"/>
  </w:num>
  <w:num w:numId="21" w16cid:durableId="676808418">
    <w:abstractNumId w:val="31"/>
  </w:num>
  <w:num w:numId="22" w16cid:durableId="900487287">
    <w:abstractNumId w:val="31"/>
  </w:num>
  <w:num w:numId="23" w16cid:durableId="2018264964">
    <w:abstractNumId w:val="41"/>
  </w:num>
  <w:num w:numId="24" w16cid:durableId="10111471">
    <w:abstractNumId w:val="10"/>
  </w:num>
  <w:num w:numId="25" w16cid:durableId="1967150970">
    <w:abstractNumId w:val="10"/>
  </w:num>
  <w:num w:numId="26" w16cid:durableId="1257396113">
    <w:abstractNumId w:val="10"/>
  </w:num>
  <w:num w:numId="27" w16cid:durableId="410467912">
    <w:abstractNumId w:val="24"/>
  </w:num>
  <w:num w:numId="28" w16cid:durableId="237595952">
    <w:abstractNumId w:val="24"/>
  </w:num>
  <w:num w:numId="29" w16cid:durableId="1521311346">
    <w:abstractNumId w:val="24"/>
  </w:num>
  <w:num w:numId="30" w16cid:durableId="1755318220">
    <w:abstractNumId w:val="24"/>
  </w:num>
  <w:num w:numId="31" w16cid:durableId="1025864002">
    <w:abstractNumId w:val="24"/>
  </w:num>
  <w:num w:numId="32" w16cid:durableId="1692147233">
    <w:abstractNumId w:val="24"/>
  </w:num>
  <w:num w:numId="33" w16cid:durableId="367024013">
    <w:abstractNumId w:val="38"/>
  </w:num>
  <w:num w:numId="34" w16cid:durableId="1692879331">
    <w:abstractNumId w:val="38"/>
  </w:num>
  <w:num w:numId="35" w16cid:durableId="1968854937">
    <w:abstractNumId w:val="38"/>
  </w:num>
  <w:num w:numId="36" w16cid:durableId="409084323">
    <w:abstractNumId w:val="29"/>
  </w:num>
  <w:num w:numId="37" w16cid:durableId="481049332">
    <w:abstractNumId w:val="16"/>
  </w:num>
  <w:num w:numId="38" w16cid:durableId="762728720">
    <w:abstractNumId w:val="32"/>
  </w:num>
  <w:num w:numId="39" w16cid:durableId="406733196">
    <w:abstractNumId w:val="31"/>
  </w:num>
  <w:num w:numId="40" w16cid:durableId="339709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0"/>
  </w:num>
  <w:num w:numId="45" w16cid:durableId="1605648278">
    <w:abstractNumId w:val="34"/>
  </w:num>
  <w:num w:numId="46" w16cid:durableId="496655810">
    <w:abstractNumId w:val="56"/>
  </w:num>
  <w:num w:numId="47" w16cid:durableId="1718967224">
    <w:abstractNumId w:val="13"/>
  </w:num>
  <w:num w:numId="48" w16cid:durableId="1709991696">
    <w:abstractNumId w:val="23"/>
  </w:num>
  <w:num w:numId="49" w16cid:durableId="1044283049">
    <w:abstractNumId w:val="14"/>
  </w:num>
  <w:num w:numId="50" w16cid:durableId="1967082030">
    <w:abstractNumId w:val="12"/>
  </w:num>
  <w:num w:numId="51" w16cid:durableId="2104648613">
    <w:abstractNumId w:val="21"/>
  </w:num>
  <w:num w:numId="52" w16cid:durableId="348339373">
    <w:abstractNumId w:val="48"/>
  </w:num>
  <w:num w:numId="53" w16cid:durableId="1828092372">
    <w:abstractNumId w:val="53"/>
  </w:num>
  <w:num w:numId="54" w16cid:durableId="46882591">
    <w:abstractNumId w:val="15"/>
  </w:num>
  <w:num w:numId="55" w16cid:durableId="2019695801">
    <w:abstractNumId w:val="54"/>
  </w:num>
  <w:num w:numId="56" w16cid:durableId="1019815527">
    <w:abstractNumId w:val="44"/>
  </w:num>
  <w:num w:numId="57" w16cid:durableId="117071472">
    <w:abstractNumId w:val="27"/>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9"/>
  </w:num>
  <w:num w:numId="66" w16cid:durableId="569999294">
    <w:abstractNumId w:val="51"/>
  </w:num>
  <w:num w:numId="67" w16cid:durableId="1177111293">
    <w:abstractNumId w:val="26"/>
  </w:num>
  <w:num w:numId="68" w16cid:durableId="4479405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5"/>
  </w:num>
  <w:num w:numId="70" w16cid:durableId="10851118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5"/>
  </w:num>
  <w:num w:numId="73" w16cid:durableId="1456095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96055013">
    <w:abstractNumId w:val="43"/>
  </w:num>
  <w:num w:numId="75" w16cid:durableId="1277755902">
    <w:abstractNumId w:val="17"/>
  </w:num>
  <w:num w:numId="76" w16cid:durableId="1693142486">
    <w:abstractNumId w:val="50"/>
  </w:num>
  <w:num w:numId="77" w16cid:durableId="2108848384">
    <w:abstractNumId w:val="52"/>
  </w:num>
  <w:num w:numId="78" w16cid:durableId="1493064942">
    <w:abstractNumId w:val="47"/>
  </w:num>
  <w:num w:numId="79" w16cid:durableId="188297271">
    <w:abstractNumId w:val="20"/>
  </w:num>
  <w:num w:numId="80" w16cid:durableId="1472866630">
    <w:abstractNumId w:val="42"/>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None" w15:userId="Minsu Je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revisionView w:markup="0"/>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yNawFmPVwsLQAAAA=="/>
  </w:docVars>
  <w:rsids>
    <w:rsidRoot w:val="00FE5674"/>
    <w:rsid w:val="000005D3"/>
    <w:rsid w:val="000049D8"/>
    <w:rsid w:val="00006C76"/>
    <w:rsid w:val="000213AE"/>
    <w:rsid w:val="000264A7"/>
    <w:rsid w:val="00036B9E"/>
    <w:rsid w:val="00037DF4"/>
    <w:rsid w:val="00037E3A"/>
    <w:rsid w:val="000400F8"/>
    <w:rsid w:val="00045BFB"/>
    <w:rsid w:val="0004700E"/>
    <w:rsid w:val="0005557F"/>
    <w:rsid w:val="00057FCA"/>
    <w:rsid w:val="000627E7"/>
    <w:rsid w:val="00070C13"/>
    <w:rsid w:val="000715C9"/>
    <w:rsid w:val="000733CD"/>
    <w:rsid w:val="00084F33"/>
    <w:rsid w:val="00087C14"/>
    <w:rsid w:val="000A77A7"/>
    <w:rsid w:val="000B1707"/>
    <w:rsid w:val="000C1B3E"/>
    <w:rsid w:val="000C349E"/>
    <w:rsid w:val="000C3766"/>
    <w:rsid w:val="000C5DD8"/>
    <w:rsid w:val="000D6808"/>
    <w:rsid w:val="000D6D28"/>
    <w:rsid w:val="001001C1"/>
    <w:rsid w:val="00110203"/>
    <w:rsid w:val="00110AE7"/>
    <w:rsid w:val="00113FFB"/>
    <w:rsid w:val="00122A21"/>
    <w:rsid w:val="001241C8"/>
    <w:rsid w:val="00131169"/>
    <w:rsid w:val="00132D25"/>
    <w:rsid w:val="00133017"/>
    <w:rsid w:val="001335DF"/>
    <w:rsid w:val="00156100"/>
    <w:rsid w:val="00165F7E"/>
    <w:rsid w:val="00177F4D"/>
    <w:rsid w:val="00180DDA"/>
    <w:rsid w:val="00183255"/>
    <w:rsid w:val="001A09D6"/>
    <w:rsid w:val="001B266B"/>
    <w:rsid w:val="001B2A2D"/>
    <w:rsid w:val="001B44B8"/>
    <w:rsid w:val="001B737D"/>
    <w:rsid w:val="001C3A0B"/>
    <w:rsid w:val="001C44A3"/>
    <w:rsid w:val="001C77BB"/>
    <w:rsid w:val="001D53E6"/>
    <w:rsid w:val="001E0248"/>
    <w:rsid w:val="001E0E15"/>
    <w:rsid w:val="001E2C11"/>
    <w:rsid w:val="001F528A"/>
    <w:rsid w:val="001F704E"/>
    <w:rsid w:val="00201722"/>
    <w:rsid w:val="00202240"/>
    <w:rsid w:val="0020248D"/>
    <w:rsid w:val="0020509F"/>
    <w:rsid w:val="002125B0"/>
    <w:rsid w:val="00212F7B"/>
    <w:rsid w:val="00221E08"/>
    <w:rsid w:val="0023130F"/>
    <w:rsid w:val="00237D7C"/>
    <w:rsid w:val="00243228"/>
    <w:rsid w:val="00243778"/>
    <w:rsid w:val="00243BD1"/>
    <w:rsid w:val="00251483"/>
    <w:rsid w:val="00253634"/>
    <w:rsid w:val="00255CAA"/>
    <w:rsid w:val="0025741F"/>
    <w:rsid w:val="00264305"/>
    <w:rsid w:val="00283D24"/>
    <w:rsid w:val="00286FEF"/>
    <w:rsid w:val="00287B76"/>
    <w:rsid w:val="002A0346"/>
    <w:rsid w:val="002A0929"/>
    <w:rsid w:val="002A4487"/>
    <w:rsid w:val="002B49E9"/>
    <w:rsid w:val="002C632E"/>
    <w:rsid w:val="002D3E8B"/>
    <w:rsid w:val="002D4575"/>
    <w:rsid w:val="002D50A6"/>
    <w:rsid w:val="002D5C0C"/>
    <w:rsid w:val="002E03D1"/>
    <w:rsid w:val="002E1169"/>
    <w:rsid w:val="002E3B20"/>
    <w:rsid w:val="002E3B63"/>
    <w:rsid w:val="002E48DE"/>
    <w:rsid w:val="002E6B74"/>
    <w:rsid w:val="002E6FCA"/>
    <w:rsid w:val="002F095F"/>
    <w:rsid w:val="0030144B"/>
    <w:rsid w:val="00310F2F"/>
    <w:rsid w:val="003125B3"/>
    <w:rsid w:val="00315B5F"/>
    <w:rsid w:val="00320137"/>
    <w:rsid w:val="003351C4"/>
    <w:rsid w:val="00344A59"/>
    <w:rsid w:val="0035243F"/>
    <w:rsid w:val="00356CD0"/>
    <w:rsid w:val="00362619"/>
    <w:rsid w:val="00362CD9"/>
    <w:rsid w:val="003706D0"/>
    <w:rsid w:val="00373FAF"/>
    <w:rsid w:val="003761CA"/>
    <w:rsid w:val="0038049E"/>
    <w:rsid w:val="00380DAF"/>
    <w:rsid w:val="00387ECE"/>
    <w:rsid w:val="003944EF"/>
    <w:rsid w:val="003972CE"/>
    <w:rsid w:val="003B1BAE"/>
    <w:rsid w:val="003B2635"/>
    <w:rsid w:val="003B28F5"/>
    <w:rsid w:val="003B7B7D"/>
    <w:rsid w:val="003B7CB7"/>
    <w:rsid w:val="003C54CB"/>
    <w:rsid w:val="003C7A2A"/>
    <w:rsid w:val="003D0222"/>
    <w:rsid w:val="003D25A2"/>
    <w:rsid w:val="003D2B16"/>
    <w:rsid w:val="003D2DC1"/>
    <w:rsid w:val="003D69D0"/>
    <w:rsid w:val="003E657B"/>
    <w:rsid w:val="003F2918"/>
    <w:rsid w:val="003F430E"/>
    <w:rsid w:val="003F66F5"/>
    <w:rsid w:val="00405732"/>
    <w:rsid w:val="0041088C"/>
    <w:rsid w:val="0041230E"/>
    <w:rsid w:val="00413736"/>
    <w:rsid w:val="00420A38"/>
    <w:rsid w:val="00426DB3"/>
    <w:rsid w:val="00431933"/>
    <w:rsid w:val="00431B19"/>
    <w:rsid w:val="00432C44"/>
    <w:rsid w:val="004533B7"/>
    <w:rsid w:val="004661AD"/>
    <w:rsid w:val="004766DE"/>
    <w:rsid w:val="00483FBF"/>
    <w:rsid w:val="00484705"/>
    <w:rsid w:val="004924EA"/>
    <w:rsid w:val="0049346C"/>
    <w:rsid w:val="004A3258"/>
    <w:rsid w:val="004B2532"/>
    <w:rsid w:val="004B4BF0"/>
    <w:rsid w:val="004C7BF4"/>
    <w:rsid w:val="004D1D85"/>
    <w:rsid w:val="004D3C3A"/>
    <w:rsid w:val="004D4090"/>
    <w:rsid w:val="004E1CD1"/>
    <w:rsid w:val="004F7616"/>
    <w:rsid w:val="0050690E"/>
    <w:rsid w:val="005107EB"/>
    <w:rsid w:val="00521345"/>
    <w:rsid w:val="00521DDD"/>
    <w:rsid w:val="00526DF0"/>
    <w:rsid w:val="00545CC4"/>
    <w:rsid w:val="00551FFF"/>
    <w:rsid w:val="00552E40"/>
    <w:rsid w:val="00560576"/>
    <w:rsid w:val="005607A2"/>
    <w:rsid w:val="0057198B"/>
    <w:rsid w:val="00573CFE"/>
    <w:rsid w:val="00581D09"/>
    <w:rsid w:val="00583A70"/>
    <w:rsid w:val="00595F29"/>
    <w:rsid w:val="005969F2"/>
    <w:rsid w:val="00597FAE"/>
    <w:rsid w:val="005A65C2"/>
    <w:rsid w:val="005B32A3"/>
    <w:rsid w:val="005C0D44"/>
    <w:rsid w:val="005C566C"/>
    <w:rsid w:val="005C7E69"/>
    <w:rsid w:val="005D6E2F"/>
    <w:rsid w:val="005D763D"/>
    <w:rsid w:val="005E262D"/>
    <w:rsid w:val="005E45D2"/>
    <w:rsid w:val="005F23D3"/>
    <w:rsid w:val="005F3BEA"/>
    <w:rsid w:val="005F4082"/>
    <w:rsid w:val="005F768D"/>
    <w:rsid w:val="005F7E20"/>
    <w:rsid w:val="00600912"/>
    <w:rsid w:val="00605E43"/>
    <w:rsid w:val="006153BB"/>
    <w:rsid w:val="006272F3"/>
    <w:rsid w:val="00635ADD"/>
    <w:rsid w:val="00637047"/>
    <w:rsid w:val="00657818"/>
    <w:rsid w:val="006652C3"/>
    <w:rsid w:val="006654E1"/>
    <w:rsid w:val="0067370E"/>
    <w:rsid w:val="00691FD0"/>
    <w:rsid w:val="00692148"/>
    <w:rsid w:val="006957B8"/>
    <w:rsid w:val="006A1A1E"/>
    <w:rsid w:val="006A40D9"/>
    <w:rsid w:val="006C567D"/>
    <w:rsid w:val="006C5948"/>
    <w:rsid w:val="006C759C"/>
    <w:rsid w:val="006D371E"/>
    <w:rsid w:val="006D49AD"/>
    <w:rsid w:val="006D6CB6"/>
    <w:rsid w:val="006E2121"/>
    <w:rsid w:val="006E4E6F"/>
    <w:rsid w:val="006F15E0"/>
    <w:rsid w:val="006F2A74"/>
    <w:rsid w:val="006F52D4"/>
    <w:rsid w:val="00706105"/>
    <w:rsid w:val="007118F5"/>
    <w:rsid w:val="00712AA4"/>
    <w:rsid w:val="007146C4"/>
    <w:rsid w:val="0072031F"/>
    <w:rsid w:val="00721AA1"/>
    <w:rsid w:val="00724B67"/>
    <w:rsid w:val="00733D76"/>
    <w:rsid w:val="0074171D"/>
    <w:rsid w:val="007547F8"/>
    <w:rsid w:val="00761B1F"/>
    <w:rsid w:val="0076376B"/>
    <w:rsid w:val="00765622"/>
    <w:rsid w:val="00770B6C"/>
    <w:rsid w:val="00771764"/>
    <w:rsid w:val="00774730"/>
    <w:rsid w:val="0078337A"/>
    <w:rsid w:val="00783FEA"/>
    <w:rsid w:val="00791083"/>
    <w:rsid w:val="007919D4"/>
    <w:rsid w:val="007926DC"/>
    <w:rsid w:val="007A395D"/>
    <w:rsid w:val="007B1933"/>
    <w:rsid w:val="007B27AE"/>
    <w:rsid w:val="007B2E27"/>
    <w:rsid w:val="007B5FB7"/>
    <w:rsid w:val="007C346C"/>
    <w:rsid w:val="007C6C70"/>
    <w:rsid w:val="007D180E"/>
    <w:rsid w:val="007D63E3"/>
    <w:rsid w:val="007F59CD"/>
    <w:rsid w:val="0080083D"/>
    <w:rsid w:val="00801170"/>
    <w:rsid w:val="0080294B"/>
    <w:rsid w:val="008113E8"/>
    <w:rsid w:val="00811E29"/>
    <w:rsid w:val="00814B24"/>
    <w:rsid w:val="0082480E"/>
    <w:rsid w:val="00825F02"/>
    <w:rsid w:val="008263C0"/>
    <w:rsid w:val="008316F7"/>
    <w:rsid w:val="00850293"/>
    <w:rsid w:val="00851373"/>
    <w:rsid w:val="00851BA6"/>
    <w:rsid w:val="0085654D"/>
    <w:rsid w:val="00861160"/>
    <w:rsid w:val="00861801"/>
    <w:rsid w:val="0086654F"/>
    <w:rsid w:val="008702A8"/>
    <w:rsid w:val="0087203B"/>
    <w:rsid w:val="0087239B"/>
    <w:rsid w:val="00873FD0"/>
    <w:rsid w:val="008877A7"/>
    <w:rsid w:val="00892CA4"/>
    <w:rsid w:val="0089732D"/>
    <w:rsid w:val="00897A7E"/>
    <w:rsid w:val="008A356F"/>
    <w:rsid w:val="008A3ECA"/>
    <w:rsid w:val="008A4653"/>
    <w:rsid w:val="008A4717"/>
    <w:rsid w:val="008A50CC"/>
    <w:rsid w:val="008D1694"/>
    <w:rsid w:val="008D51EA"/>
    <w:rsid w:val="008D79CB"/>
    <w:rsid w:val="008E28CC"/>
    <w:rsid w:val="008E31ED"/>
    <w:rsid w:val="008F07BC"/>
    <w:rsid w:val="008F72A6"/>
    <w:rsid w:val="008F79F7"/>
    <w:rsid w:val="00902598"/>
    <w:rsid w:val="00904066"/>
    <w:rsid w:val="00904511"/>
    <w:rsid w:val="009074AF"/>
    <w:rsid w:val="00911777"/>
    <w:rsid w:val="00911ED8"/>
    <w:rsid w:val="00912A09"/>
    <w:rsid w:val="00916612"/>
    <w:rsid w:val="009179A4"/>
    <w:rsid w:val="009206BC"/>
    <w:rsid w:val="00920789"/>
    <w:rsid w:val="0092692B"/>
    <w:rsid w:val="00932011"/>
    <w:rsid w:val="0093505D"/>
    <w:rsid w:val="009436CA"/>
    <w:rsid w:val="00943E9C"/>
    <w:rsid w:val="00953F4D"/>
    <w:rsid w:val="00960BB8"/>
    <w:rsid w:val="00960C86"/>
    <w:rsid w:val="00964F5C"/>
    <w:rsid w:val="00973B57"/>
    <w:rsid w:val="0097730F"/>
    <w:rsid w:val="009831C0"/>
    <w:rsid w:val="009849FE"/>
    <w:rsid w:val="009874F9"/>
    <w:rsid w:val="0099109D"/>
    <w:rsid w:val="009912CC"/>
    <w:rsid w:val="0099161D"/>
    <w:rsid w:val="00991EEA"/>
    <w:rsid w:val="009947BD"/>
    <w:rsid w:val="00997EE9"/>
    <w:rsid w:val="009B69A3"/>
    <w:rsid w:val="009C5F41"/>
    <w:rsid w:val="009C6D22"/>
    <w:rsid w:val="009D3536"/>
    <w:rsid w:val="009E375D"/>
    <w:rsid w:val="009E442D"/>
    <w:rsid w:val="009E5C0B"/>
    <w:rsid w:val="00A01B17"/>
    <w:rsid w:val="00A0389B"/>
    <w:rsid w:val="00A26017"/>
    <w:rsid w:val="00A30165"/>
    <w:rsid w:val="00A318D2"/>
    <w:rsid w:val="00A446C9"/>
    <w:rsid w:val="00A45363"/>
    <w:rsid w:val="00A46089"/>
    <w:rsid w:val="00A46BE0"/>
    <w:rsid w:val="00A53BE1"/>
    <w:rsid w:val="00A56C33"/>
    <w:rsid w:val="00A61DD6"/>
    <w:rsid w:val="00A62BEA"/>
    <w:rsid w:val="00A635D6"/>
    <w:rsid w:val="00A70ED8"/>
    <w:rsid w:val="00A72757"/>
    <w:rsid w:val="00A77DFE"/>
    <w:rsid w:val="00A800A9"/>
    <w:rsid w:val="00A8207C"/>
    <w:rsid w:val="00A84B00"/>
    <w:rsid w:val="00A8553A"/>
    <w:rsid w:val="00A93AED"/>
    <w:rsid w:val="00A96B2F"/>
    <w:rsid w:val="00AB1BCC"/>
    <w:rsid w:val="00AB72B2"/>
    <w:rsid w:val="00AE1319"/>
    <w:rsid w:val="00AE34BB"/>
    <w:rsid w:val="00B0084A"/>
    <w:rsid w:val="00B0520E"/>
    <w:rsid w:val="00B07DAA"/>
    <w:rsid w:val="00B10788"/>
    <w:rsid w:val="00B17F8C"/>
    <w:rsid w:val="00B21307"/>
    <w:rsid w:val="00B226F2"/>
    <w:rsid w:val="00B274DF"/>
    <w:rsid w:val="00B351F6"/>
    <w:rsid w:val="00B52BDB"/>
    <w:rsid w:val="00B56BDF"/>
    <w:rsid w:val="00B61A1C"/>
    <w:rsid w:val="00B65631"/>
    <w:rsid w:val="00B65812"/>
    <w:rsid w:val="00B661C7"/>
    <w:rsid w:val="00B76108"/>
    <w:rsid w:val="00B80530"/>
    <w:rsid w:val="00B8559F"/>
    <w:rsid w:val="00B85694"/>
    <w:rsid w:val="00B85CD6"/>
    <w:rsid w:val="00B90A27"/>
    <w:rsid w:val="00B93C77"/>
    <w:rsid w:val="00B94C32"/>
    <w:rsid w:val="00B9554D"/>
    <w:rsid w:val="00BA4DA9"/>
    <w:rsid w:val="00BB1F89"/>
    <w:rsid w:val="00BB2B9F"/>
    <w:rsid w:val="00BB2E0A"/>
    <w:rsid w:val="00BB7D9E"/>
    <w:rsid w:val="00BC2334"/>
    <w:rsid w:val="00BD3CB8"/>
    <w:rsid w:val="00BD4E6F"/>
    <w:rsid w:val="00BE1B3F"/>
    <w:rsid w:val="00BE700D"/>
    <w:rsid w:val="00BF32F0"/>
    <w:rsid w:val="00BF4DCE"/>
    <w:rsid w:val="00C02DDD"/>
    <w:rsid w:val="00C05CE5"/>
    <w:rsid w:val="00C13257"/>
    <w:rsid w:val="00C32CDB"/>
    <w:rsid w:val="00C43498"/>
    <w:rsid w:val="00C46A79"/>
    <w:rsid w:val="00C52A4D"/>
    <w:rsid w:val="00C52C76"/>
    <w:rsid w:val="00C5668D"/>
    <w:rsid w:val="00C6171E"/>
    <w:rsid w:val="00C6601D"/>
    <w:rsid w:val="00C71AAF"/>
    <w:rsid w:val="00C84475"/>
    <w:rsid w:val="00C8492F"/>
    <w:rsid w:val="00C865DF"/>
    <w:rsid w:val="00C91292"/>
    <w:rsid w:val="00C94BD8"/>
    <w:rsid w:val="00C95389"/>
    <w:rsid w:val="00CA5D0A"/>
    <w:rsid w:val="00CA6F2C"/>
    <w:rsid w:val="00CB0C18"/>
    <w:rsid w:val="00CB1789"/>
    <w:rsid w:val="00CC79CE"/>
    <w:rsid w:val="00CD537D"/>
    <w:rsid w:val="00CF1871"/>
    <w:rsid w:val="00D019CE"/>
    <w:rsid w:val="00D07691"/>
    <w:rsid w:val="00D1133E"/>
    <w:rsid w:val="00D17A34"/>
    <w:rsid w:val="00D211B7"/>
    <w:rsid w:val="00D26628"/>
    <w:rsid w:val="00D332B3"/>
    <w:rsid w:val="00D40719"/>
    <w:rsid w:val="00D423E5"/>
    <w:rsid w:val="00D466BA"/>
    <w:rsid w:val="00D47C6D"/>
    <w:rsid w:val="00D535CF"/>
    <w:rsid w:val="00D54D98"/>
    <w:rsid w:val="00D55207"/>
    <w:rsid w:val="00D60825"/>
    <w:rsid w:val="00D71B47"/>
    <w:rsid w:val="00D75A96"/>
    <w:rsid w:val="00D775A0"/>
    <w:rsid w:val="00D805B8"/>
    <w:rsid w:val="00D81801"/>
    <w:rsid w:val="00D855F1"/>
    <w:rsid w:val="00D9207A"/>
    <w:rsid w:val="00D92B45"/>
    <w:rsid w:val="00D95962"/>
    <w:rsid w:val="00DA2847"/>
    <w:rsid w:val="00DB3B15"/>
    <w:rsid w:val="00DB4280"/>
    <w:rsid w:val="00DB4926"/>
    <w:rsid w:val="00DB59B2"/>
    <w:rsid w:val="00DC0F9E"/>
    <w:rsid w:val="00DC3028"/>
    <w:rsid w:val="00DC389B"/>
    <w:rsid w:val="00DD6A7B"/>
    <w:rsid w:val="00DE2FEE"/>
    <w:rsid w:val="00DF24C0"/>
    <w:rsid w:val="00DF3F97"/>
    <w:rsid w:val="00E00BE9"/>
    <w:rsid w:val="00E04761"/>
    <w:rsid w:val="00E12572"/>
    <w:rsid w:val="00E126ED"/>
    <w:rsid w:val="00E154EA"/>
    <w:rsid w:val="00E22A11"/>
    <w:rsid w:val="00E31E5C"/>
    <w:rsid w:val="00E44DD2"/>
    <w:rsid w:val="00E5358E"/>
    <w:rsid w:val="00E53EAC"/>
    <w:rsid w:val="00E55431"/>
    <w:rsid w:val="00E558C3"/>
    <w:rsid w:val="00E55927"/>
    <w:rsid w:val="00E63F5D"/>
    <w:rsid w:val="00E66278"/>
    <w:rsid w:val="00E75D62"/>
    <w:rsid w:val="00E82175"/>
    <w:rsid w:val="00E846CD"/>
    <w:rsid w:val="00E901E6"/>
    <w:rsid w:val="00E912A6"/>
    <w:rsid w:val="00EA4844"/>
    <w:rsid w:val="00EA4D9C"/>
    <w:rsid w:val="00EA5A97"/>
    <w:rsid w:val="00EB75EE"/>
    <w:rsid w:val="00EC4475"/>
    <w:rsid w:val="00ED33E3"/>
    <w:rsid w:val="00EE2B07"/>
    <w:rsid w:val="00EE4C1D"/>
    <w:rsid w:val="00EF1E83"/>
    <w:rsid w:val="00EF3685"/>
    <w:rsid w:val="00EF56AA"/>
    <w:rsid w:val="00F04350"/>
    <w:rsid w:val="00F133DB"/>
    <w:rsid w:val="00F159EB"/>
    <w:rsid w:val="00F21FE9"/>
    <w:rsid w:val="00F25BF4"/>
    <w:rsid w:val="00F25F09"/>
    <w:rsid w:val="00F267DB"/>
    <w:rsid w:val="00F32B68"/>
    <w:rsid w:val="00F41274"/>
    <w:rsid w:val="00F46F6F"/>
    <w:rsid w:val="00F51B8F"/>
    <w:rsid w:val="00F60608"/>
    <w:rsid w:val="00F62217"/>
    <w:rsid w:val="00F66686"/>
    <w:rsid w:val="00F71ACC"/>
    <w:rsid w:val="00F71EB7"/>
    <w:rsid w:val="00F72B3C"/>
    <w:rsid w:val="00F77BFE"/>
    <w:rsid w:val="00F83816"/>
    <w:rsid w:val="00F85C3E"/>
    <w:rsid w:val="00F87E0E"/>
    <w:rsid w:val="00F93850"/>
    <w:rsid w:val="00FA6856"/>
    <w:rsid w:val="00FB17A9"/>
    <w:rsid w:val="00FB2F9A"/>
    <w:rsid w:val="00FB3135"/>
    <w:rsid w:val="00FB527C"/>
    <w:rsid w:val="00FB6F75"/>
    <w:rsid w:val="00FC0EB3"/>
    <w:rsid w:val="00FC3841"/>
    <w:rsid w:val="00FD4933"/>
    <w:rsid w:val="00FD675E"/>
    <w:rsid w:val="00FE1421"/>
    <w:rsid w:val="00FE5674"/>
    <w:rsid w:val="00FE6010"/>
    <w:rsid w:val="00FF0D8B"/>
    <w:rsid w:val="00FF2E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42"/>
      </w:numPr>
      <w:spacing w:before="120" w:after="120"/>
    </w:pPr>
    <w:rPr>
      <w:rFonts w:cs="Arial"/>
      <w:b/>
      <w:caps/>
      <w:sz w:val="24"/>
    </w:rPr>
  </w:style>
  <w:style w:type="paragraph" w:customStyle="1" w:styleId="AnnexHeading2">
    <w:name w:val="Annex Heading 2"/>
    <w:basedOn w:val="Normal"/>
    <w:next w:val="BodyText"/>
    <w:rsid w:val="008D1694"/>
    <w:pPr>
      <w:numPr>
        <w:ilvl w:val="1"/>
        <w:numId w:val="42"/>
      </w:numPr>
      <w:spacing w:before="120" w:after="120"/>
    </w:pPr>
    <w:rPr>
      <w:rFonts w:cs="Arial"/>
      <w:b/>
    </w:rPr>
  </w:style>
  <w:style w:type="paragraph" w:customStyle="1" w:styleId="AnnexHeading3">
    <w:name w:val="Annex Heading 3"/>
    <w:basedOn w:val="Normal"/>
    <w:next w:val="Normal"/>
    <w:rsid w:val="008D1694"/>
    <w:pPr>
      <w:numPr>
        <w:ilvl w:val="2"/>
        <w:numId w:val="42"/>
      </w:numPr>
      <w:spacing w:before="120" w:after="120"/>
    </w:pPr>
    <w:rPr>
      <w:rFonts w:cs="Arial"/>
    </w:rPr>
  </w:style>
  <w:style w:type="paragraph" w:customStyle="1" w:styleId="AnnexHeading4">
    <w:name w:val="Annex Heading 4"/>
    <w:basedOn w:val="Normal"/>
    <w:next w:val="BodyText"/>
    <w:rsid w:val="008D1694"/>
    <w:pPr>
      <w:numPr>
        <w:ilvl w:val="3"/>
        <w:numId w:val="42"/>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73"/>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7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7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71"/>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8"/>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06022411-6e02-423b-85fd-39e0748b9219"/>
    <ds:schemaRef ds:uri="ac5f8115-f13f-4d01-aff4-515a67108c33"/>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15</Pages>
  <Words>3407</Words>
  <Characters>19421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2</cp:revision>
  <cp:lastPrinted>2022-09-14T06:47:00Z</cp:lastPrinted>
  <dcterms:created xsi:type="dcterms:W3CDTF">2022-09-18T20:22:00Z</dcterms:created>
  <dcterms:modified xsi:type="dcterms:W3CDTF">2022-09-18T20:22:00Z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